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2E728E" w14:textId="2A39C301" w:rsidR="00ED1630" w:rsidRPr="0002438D" w:rsidRDefault="00324C2A" w:rsidP="0002438D">
      <w:pPr>
        <w:pStyle w:val="Heading2"/>
        <w:tabs>
          <w:tab w:val="left" w:pos="1551"/>
        </w:tabs>
        <w:rPr>
          <w:color w:val="407EC9"/>
          <w:u w:color="407EC9"/>
        </w:rPr>
      </w:pPr>
      <w:r>
        <w:rPr>
          <w:color w:val="407EC9"/>
          <w:u w:color="407EC9"/>
        </w:rPr>
        <w:t>EMERGING</w:t>
      </w:r>
      <w:r>
        <w:rPr>
          <w:color w:val="407EC9"/>
          <w:spacing w:val="-3"/>
          <w:u w:color="407EC9"/>
        </w:rPr>
        <w:t xml:space="preserve"> </w:t>
      </w:r>
      <w:r>
        <w:rPr>
          <w:color w:val="407EC9"/>
          <w:u w:color="407EC9"/>
        </w:rPr>
        <w:t>TECHNOLOGIES</w:t>
      </w:r>
      <w:r>
        <w:rPr>
          <w:color w:val="407EC9"/>
          <w:spacing w:val="-3"/>
          <w:u w:color="407EC9"/>
        </w:rPr>
        <w:t xml:space="preserve"> </w:t>
      </w:r>
      <w:r>
        <w:rPr>
          <w:color w:val="407EC9"/>
          <w:u w:color="407EC9"/>
        </w:rPr>
        <w:t>–</w:t>
      </w:r>
      <w:r>
        <w:rPr>
          <w:color w:val="407EC9"/>
          <w:spacing w:val="-4"/>
          <w:u w:color="407EC9"/>
        </w:rPr>
        <w:t xml:space="preserve"> </w:t>
      </w:r>
      <w:r>
        <w:rPr>
          <w:color w:val="407EC9"/>
          <w:u w:color="407EC9"/>
        </w:rPr>
        <w:t>REVIEW</w:t>
      </w:r>
      <w:r>
        <w:rPr>
          <w:color w:val="407EC9"/>
          <w:spacing w:val="-4"/>
          <w:u w:color="407EC9"/>
        </w:rPr>
        <w:t xml:space="preserve"> </w:t>
      </w:r>
      <w:r>
        <w:rPr>
          <w:color w:val="407EC9"/>
          <w:u w:color="407EC9"/>
        </w:rPr>
        <w:t>TABLE – Ships’ Air Draft Remote Measurement Technology (SADRMT)</w:t>
      </w:r>
    </w:p>
    <w:p w14:paraId="7B2E728F" w14:textId="77777777" w:rsidR="00ED1630" w:rsidRDefault="00ED1630"/>
    <w:p w14:paraId="7B2E7290" w14:textId="77777777" w:rsidR="00ED1630" w:rsidRDefault="00ED1630">
      <w:pPr>
        <w:pStyle w:val="BodyText"/>
        <w:spacing w:before="12"/>
        <w:rPr>
          <w:b/>
          <w:i/>
          <w:sz w:val="14"/>
        </w:rPr>
      </w:pPr>
    </w:p>
    <w:tbl>
      <w:tblPr>
        <w:tblW w:w="15356" w:type="dxa"/>
        <w:tblInd w:w="25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4A0" w:firstRow="1" w:lastRow="0" w:firstColumn="1" w:lastColumn="0" w:noHBand="0" w:noVBand="1"/>
      </w:tblPr>
      <w:tblGrid>
        <w:gridCol w:w="1234"/>
        <w:gridCol w:w="2302"/>
        <w:gridCol w:w="2959"/>
        <w:gridCol w:w="2430"/>
        <w:gridCol w:w="4505"/>
        <w:gridCol w:w="223"/>
        <w:gridCol w:w="402"/>
        <w:gridCol w:w="360"/>
        <w:gridCol w:w="360"/>
        <w:gridCol w:w="581"/>
      </w:tblGrid>
      <w:tr w:rsidR="00ED1630" w14:paraId="7B2E72A2" w14:textId="77777777" w:rsidTr="001A122C">
        <w:trPr>
          <w:cantSplit/>
          <w:trHeight w:val="1290"/>
          <w:tblHeader/>
        </w:trPr>
        <w:tc>
          <w:tcPr>
            <w:tcW w:w="1234" w:type="dxa"/>
            <w:vMerge w:val="restart"/>
            <w:shd w:val="clear" w:color="auto" w:fill="365F91"/>
          </w:tcPr>
          <w:p w14:paraId="7B2E7291" w14:textId="77777777" w:rsidR="00ED1630" w:rsidRDefault="00ED1630" w:rsidP="002A009F">
            <w:pPr>
              <w:pStyle w:val="TableParagraph"/>
            </w:pPr>
          </w:p>
        </w:tc>
        <w:tc>
          <w:tcPr>
            <w:tcW w:w="2302" w:type="dxa"/>
            <w:vMerge w:val="restart"/>
            <w:shd w:val="clear" w:color="auto" w:fill="365F91"/>
          </w:tcPr>
          <w:p w14:paraId="7B2E7292" w14:textId="77777777" w:rsidR="00ED1630" w:rsidRDefault="00ED1630">
            <w:pPr>
              <w:rPr>
                <w:color w:val="FFFFFF" w:themeColor="background1"/>
              </w:rPr>
            </w:pPr>
          </w:p>
          <w:p w14:paraId="7B2E7293" w14:textId="77777777" w:rsidR="00ED1630" w:rsidRDefault="00ED1630">
            <w:pPr>
              <w:rPr>
                <w:color w:val="FFFFFF" w:themeColor="background1"/>
              </w:rPr>
            </w:pPr>
          </w:p>
          <w:p w14:paraId="7B2E7294" w14:textId="77777777" w:rsidR="00ED1630" w:rsidRDefault="00ED1630">
            <w:pPr>
              <w:rPr>
                <w:color w:val="FFFFFF" w:themeColor="background1"/>
              </w:rPr>
            </w:pPr>
          </w:p>
          <w:p w14:paraId="7B2E7295" w14:textId="77777777" w:rsidR="00ED1630" w:rsidRDefault="00324C2A">
            <w:pPr>
              <w:ind w:left="135"/>
              <w:rPr>
                <w:color w:val="FFFFFF" w:themeColor="background1"/>
              </w:rPr>
            </w:pPr>
            <w:r>
              <w:rPr>
                <w:color w:val="FFFFFF" w:themeColor="background1"/>
              </w:rPr>
              <w:t>Question</w:t>
            </w:r>
          </w:p>
        </w:tc>
        <w:tc>
          <w:tcPr>
            <w:tcW w:w="5389" w:type="dxa"/>
            <w:gridSpan w:val="2"/>
            <w:shd w:val="clear" w:color="auto" w:fill="365F91"/>
          </w:tcPr>
          <w:p w14:paraId="7B2E7296" w14:textId="77777777" w:rsidR="00ED1630" w:rsidRDefault="00ED1630">
            <w:pPr>
              <w:rPr>
                <w:color w:val="FFFFFF" w:themeColor="background1"/>
              </w:rPr>
            </w:pPr>
          </w:p>
          <w:p w14:paraId="7B2E7297" w14:textId="77777777" w:rsidR="00ED1630" w:rsidRDefault="00ED1630">
            <w:pPr>
              <w:rPr>
                <w:color w:val="FFFFFF" w:themeColor="background1"/>
              </w:rPr>
            </w:pPr>
          </w:p>
          <w:p w14:paraId="7B2E7298" w14:textId="77777777" w:rsidR="00ED1630" w:rsidRDefault="00324C2A">
            <w:pPr>
              <w:ind w:left="169"/>
              <w:rPr>
                <w:color w:val="FFFFFF" w:themeColor="background1"/>
              </w:rPr>
            </w:pPr>
            <w:r>
              <w:rPr>
                <w:color w:val="FFFFFF" w:themeColor="background1"/>
              </w:rPr>
              <w:t>Technology</w:t>
            </w:r>
            <w:r>
              <w:rPr>
                <w:color w:val="FFFFFF" w:themeColor="background1"/>
                <w:spacing w:val="-4"/>
              </w:rPr>
              <w:t xml:space="preserve"> </w:t>
            </w:r>
            <w:r>
              <w:rPr>
                <w:color w:val="FFFFFF" w:themeColor="background1"/>
              </w:rPr>
              <w:t>Candidate</w:t>
            </w:r>
            <w:r>
              <w:rPr>
                <w:color w:val="FFFFFF" w:themeColor="background1"/>
                <w:spacing w:val="-4"/>
              </w:rPr>
              <w:t xml:space="preserve"> </w:t>
            </w:r>
            <w:r>
              <w:rPr>
                <w:color w:val="FFFFFF" w:themeColor="background1"/>
              </w:rPr>
              <w:t>Response</w:t>
            </w:r>
          </w:p>
        </w:tc>
        <w:tc>
          <w:tcPr>
            <w:tcW w:w="4505" w:type="dxa"/>
            <w:shd w:val="clear" w:color="auto" w:fill="365F91"/>
          </w:tcPr>
          <w:p w14:paraId="7B2E7299" w14:textId="77777777" w:rsidR="00ED1630" w:rsidRDefault="00ED1630">
            <w:pPr>
              <w:rPr>
                <w:color w:val="FFFFFF" w:themeColor="background1"/>
              </w:rPr>
            </w:pPr>
          </w:p>
          <w:p w14:paraId="7B2E729A" w14:textId="77777777" w:rsidR="00ED1630" w:rsidRDefault="00ED1630">
            <w:pPr>
              <w:rPr>
                <w:color w:val="FFFFFF" w:themeColor="background1"/>
              </w:rPr>
            </w:pPr>
          </w:p>
          <w:p w14:paraId="7B2E729B" w14:textId="77777777" w:rsidR="00ED1630" w:rsidRDefault="00ED1630">
            <w:pPr>
              <w:rPr>
                <w:color w:val="FFFFFF" w:themeColor="background1"/>
              </w:rPr>
            </w:pPr>
          </w:p>
          <w:p w14:paraId="7B2E729C" w14:textId="77777777" w:rsidR="00ED1630" w:rsidRDefault="00324C2A">
            <w:pPr>
              <w:ind w:left="180"/>
              <w:rPr>
                <w:color w:val="FFFFFF" w:themeColor="background1"/>
              </w:rPr>
            </w:pPr>
            <w:r>
              <w:rPr>
                <w:color w:val="FFFFFF" w:themeColor="background1"/>
              </w:rPr>
              <w:t>Working</w:t>
            </w:r>
            <w:r>
              <w:rPr>
                <w:color w:val="FFFFFF" w:themeColor="background1"/>
                <w:spacing w:val="-2"/>
              </w:rPr>
              <w:t xml:space="preserve"> </w:t>
            </w:r>
            <w:r>
              <w:rPr>
                <w:color w:val="FFFFFF" w:themeColor="background1"/>
              </w:rPr>
              <w:t>Group</w:t>
            </w:r>
            <w:r>
              <w:rPr>
                <w:color w:val="FFFFFF" w:themeColor="background1"/>
                <w:spacing w:val="-4"/>
              </w:rPr>
              <w:t xml:space="preserve"> </w:t>
            </w:r>
            <w:r>
              <w:rPr>
                <w:color w:val="FFFFFF" w:themeColor="background1"/>
              </w:rPr>
              <w:t>Response</w:t>
            </w:r>
          </w:p>
        </w:tc>
        <w:tc>
          <w:tcPr>
            <w:tcW w:w="223" w:type="dxa"/>
            <w:shd w:val="clear" w:color="auto" w:fill="365F91"/>
          </w:tcPr>
          <w:p w14:paraId="7B2E729D" w14:textId="77777777" w:rsidR="00ED1630" w:rsidRDefault="00ED1630">
            <w:pPr>
              <w:rPr>
                <w:color w:val="FFFFFF" w:themeColor="background1"/>
              </w:rPr>
            </w:pPr>
          </w:p>
        </w:tc>
        <w:tc>
          <w:tcPr>
            <w:tcW w:w="402" w:type="dxa"/>
            <w:tcBorders>
              <w:top w:val="double" w:sz="4" w:space="0" w:color="C0C0C0"/>
            </w:tcBorders>
            <w:shd w:val="clear" w:color="auto" w:fill="92D050"/>
            <w:textDirection w:val="btLr"/>
          </w:tcPr>
          <w:p w14:paraId="7B2E729E" w14:textId="77777777" w:rsidR="00ED1630" w:rsidRDefault="00324C2A">
            <w:pPr>
              <w:ind w:left="113" w:right="113"/>
            </w:pPr>
            <w:r>
              <w:t>Gr</w:t>
            </w:r>
            <w:r>
              <w:rPr>
                <w:spacing w:val="-39"/>
              </w:rPr>
              <w:t xml:space="preserve"> </w:t>
            </w:r>
            <w:r>
              <w:t>e</w:t>
            </w:r>
            <w:r>
              <w:rPr>
                <w:spacing w:val="-39"/>
              </w:rPr>
              <w:t xml:space="preserve"> </w:t>
            </w:r>
            <w:proofErr w:type="spellStart"/>
            <w:r>
              <w:t>e</w:t>
            </w:r>
            <w:proofErr w:type="spellEnd"/>
            <w:r>
              <w:rPr>
                <w:spacing w:val="-39"/>
              </w:rPr>
              <w:t xml:space="preserve"> </w:t>
            </w:r>
            <w:r>
              <w:t>n</w:t>
            </w:r>
          </w:p>
        </w:tc>
        <w:tc>
          <w:tcPr>
            <w:tcW w:w="360" w:type="dxa"/>
            <w:tcBorders>
              <w:top w:val="double" w:sz="4" w:space="0" w:color="C0C0C0"/>
            </w:tcBorders>
            <w:shd w:val="clear" w:color="auto" w:fill="FFFF00"/>
            <w:textDirection w:val="btLr"/>
          </w:tcPr>
          <w:p w14:paraId="7B2E729F" w14:textId="77777777" w:rsidR="00ED1630" w:rsidRDefault="00324C2A">
            <w:pPr>
              <w:ind w:left="113" w:right="113"/>
            </w:pPr>
            <w:r>
              <w:t>Am</w:t>
            </w:r>
            <w:r>
              <w:rPr>
                <w:spacing w:val="-39"/>
              </w:rPr>
              <w:t xml:space="preserve"> </w:t>
            </w:r>
            <w:r>
              <w:t>b</w:t>
            </w:r>
            <w:r>
              <w:rPr>
                <w:spacing w:val="-39"/>
              </w:rPr>
              <w:t xml:space="preserve"> </w:t>
            </w:r>
            <w:r>
              <w:t>e</w:t>
            </w:r>
            <w:r>
              <w:rPr>
                <w:spacing w:val="-39"/>
              </w:rPr>
              <w:t xml:space="preserve"> </w:t>
            </w:r>
            <w:r>
              <w:t>r</w:t>
            </w:r>
          </w:p>
        </w:tc>
        <w:tc>
          <w:tcPr>
            <w:tcW w:w="360" w:type="dxa"/>
            <w:tcBorders>
              <w:top w:val="double" w:sz="4" w:space="0" w:color="C0C0C0"/>
            </w:tcBorders>
            <w:shd w:val="clear" w:color="auto" w:fill="FF0000"/>
            <w:textDirection w:val="btLr"/>
          </w:tcPr>
          <w:p w14:paraId="7B2E72A0" w14:textId="77777777" w:rsidR="00ED1630" w:rsidRDefault="00324C2A">
            <w:pPr>
              <w:ind w:left="113" w:right="113"/>
            </w:pPr>
            <w:r>
              <w:t>Re</w:t>
            </w:r>
            <w:r>
              <w:rPr>
                <w:spacing w:val="-38"/>
              </w:rPr>
              <w:t xml:space="preserve"> </w:t>
            </w:r>
            <w:r>
              <w:t>d</w:t>
            </w:r>
          </w:p>
        </w:tc>
        <w:tc>
          <w:tcPr>
            <w:tcW w:w="581" w:type="dxa"/>
            <w:shd w:val="clear" w:color="auto" w:fill="365F91"/>
          </w:tcPr>
          <w:p w14:paraId="7B2E72A1" w14:textId="77777777" w:rsidR="00ED1630" w:rsidRDefault="00ED1630">
            <w:pPr>
              <w:rPr>
                <w:color w:val="FFFFFF" w:themeColor="background1"/>
              </w:rPr>
            </w:pPr>
          </w:p>
        </w:tc>
      </w:tr>
      <w:tr w:rsidR="00ED1630" w14:paraId="7B2E72A9" w14:textId="77777777" w:rsidTr="001A122C">
        <w:trPr>
          <w:trHeight w:val="340"/>
          <w:tblHeader/>
        </w:trPr>
        <w:tc>
          <w:tcPr>
            <w:tcW w:w="1234" w:type="dxa"/>
            <w:vMerge/>
            <w:tcBorders>
              <w:top w:val="nil"/>
            </w:tcBorders>
            <w:shd w:val="clear" w:color="auto" w:fill="365F91"/>
          </w:tcPr>
          <w:p w14:paraId="7B2E72A3" w14:textId="77777777" w:rsidR="00ED1630" w:rsidRDefault="00ED1630">
            <w:pPr>
              <w:rPr>
                <w:sz w:val="2"/>
                <w:szCs w:val="2"/>
              </w:rPr>
            </w:pPr>
          </w:p>
        </w:tc>
        <w:tc>
          <w:tcPr>
            <w:tcW w:w="2302" w:type="dxa"/>
            <w:vMerge/>
            <w:tcBorders>
              <w:top w:val="nil"/>
            </w:tcBorders>
            <w:shd w:val="clear" w:color="auto" w:fill="365F91"/>
          </w:tcPr>
          <w:p w14:paraId="7B2E72A4" w14:textId="77777777" w:rsidR="00ED1630" w:rsidRDefault="00ED1630">
            <w:pPr>
              <w:rPr>
                <w:color w:val="FFFFFF" w:themeColor="background1"/>
                <w:sz w:val="2"/>
                <w:szCs w:val="2"/>
              </w:rPr>
            </w:pPr>
          </w:p>
        </w:tc>
        <w:tc>
          <w:tcPr>
            <w:tcW w:w="2959" w:type="dxa"/>
            <w:shd w:val="clear" w:color="auto" w:fill="365F91"/>
          </w:tcPr>
          <w:p w14:paraId="7B2E72A5" w14:textId="77777777" w:rsidR="00ED1630" w:rsidRDefault="00324C2A">
            <w:pPr>
              <w:ind w:left="169"/>
              <w:rPr>
                <w:color w:val="FFFFFF" w:themeColor="background1"/>
              </w:rPr>
            </w:pPr>
            <w:r>
              <w:rPr>
                <w:color w:val="FFFFFF" w:themeColor="background1"/>
              </w:rPr>
              <w:t>Infrastructure</w:t>
            </w:r>
          </w:p>
        </w:tc>
        <w:tc>
          <w:tcPr>
            <w:tcW w:w="2430" w:type="dxa"/>
            <w:shd w:val="clear" w:color="auto" w:fill="365F91"/>
          </w:tcPr>
          <w:p w14:paraId="7B2E72A6" w14:textId="77777777" w:rsidR="00ED1630" w:rsidRDefault="00324C2A">
            <w:pPr>
              <w:ind w:left="90"/>
              <w:rPr>
                <w:color w:val="FFFFFF" w:themeColor="background1"/>
              </w:rPr>
            </w:pPr>
            <w:r>
              <w:rPr>
                <w:color w:val="FFFFFF" w:themeColor="background1"/>
              </w:rPr>
              <w:t>User</w:t>
            </w:r>
          </w:p>
        </w:tc>
        <w:tc>
          <w:tcPr>
            <w:tcW w:w="4505" w:type="dxa"/>
            <w:shd w:val="clear" w:color="auto" w:fill="365F91"/>
          </w:tcPr>
          <w:p w14:paraId="7B2E72A7" w14:textId="77777777" w:rsidR="00ED1630" w:rsidRDefault="00ED1630">
            <w:pPr>
              <w:rPr>
                <w:color w:val="FFFFFF" w:themeColor="background1"/>
              </w:rPr>
            </w:pPr>
          </w:p>
        </w:tc>
        <w:tc>
          <w:tcPr>
            <w:tcW w:w="1926" w:type="dxa"/>
            <w:gridSpan w:val="5"/>
            <w:shd w:val="clear" w:color="auto" w:fill="365F91"/>
          </w:tcPr>
          <w:p w14:paraId="7B2E72A8" w14:textId="77777777" w:rsidR="00ED1630" w:rsidRDefault="00324C2A">
            <w:pPr>
              <w:ind w:left="90"/>
              <w:rPr>
                <w:color w:val="FFFFFF" w:themeColor="background1"/>
              </w:rPr>
            </w:pPr>
            <w:r>
              <w:rPr>
                <w:color w:val="FFFFFF" w:themeColor="background1"/>
              </w:rPr>
              <w:t>Status</w:t>
            </w:r>
          </w:p>
        </w:tc>
      </w:tr>
      <w:tr w:rsidR="00ED1630" w14:paraId="7B2E72B1" w14:textId="77777777" w:rsidTr="001A122C">
        <w:trPr>
          <w:trHeight w:val="726"/>
        </w:trPr>
        <w:tc>
          <w:tcPr>
            <w:tcW w:w="1234" w:type="dxa"/>
          </w:tcPr>
          <w:p w14:paraId="7B2E72AA" w14:textId="77777777" w:rsidR="00ED1630" w:rsidRDefault="00ED1630" w:rsidP="002A009F">
            <w:pPr>
              <w:pStyle w:val="TableParagraph"/>
            </w:pPr>
          </w:p>
          <w:p w14:paraId="7B2E72AB" w14:textId="77777777" w:rsidR="00ED1630" w:rsidRDefault="00324C2A" w:rsidP="002A009F">
            <w:pPr>
              <w:pStyle w:val="TableParagraph"/>
            </w:pPr>
            <w:r>
              <w:t>1.</w:t>
            </w:r>
          </w:p>
        </w:tc>
        <w:tc>
          <w:tcPr>
            <w:tcW w:w="2302" w:type="dxa"/>
          </w:tcPr>
          <w:p w14:paraId="7B2E72AC" w14:textId="77777777" w:rsidR="00ED1630" w:rsidRDefault="00324C2A" w:rsidP="002A009F">
            <w:pPr>
              <w:pStyle w:val="TableParagraph"/>
            </w:pPr>
            <w:r>
              <w:t>Where has the referral come from?</w:t>
            </w:r>
          </w:p>
        </w:tc>
        <w:tc>
          <w:tcPr>
            <w:tcW w:w="2959" w:type="dxa"/>
          </w:tcPr>
          <w:p w14:paraId="7B2E72AD" w14:textId="77777777" w:rsidR="00ED1630" w:rsidRDefault="00324C2A" w:rsidP="002A009F">
            <w:pPr>
              <w:pStyle w:val="TableParagraph"/>
            </w:pPr>
            <w:r>
              <w:t xml:space="preserve">China MSA, as a potential user of the technology, had been provided with information on the capability and performance detail of the candidate technology, and then convey relevant information to the IALA.  </w:t>
            </w:r>
          </w:p>
        </w:tc>
        <w:tc>
          <w:tcPr>
            <w:tcW w:w="2430" w:type="dxa"/>
          </w:tcPr>
          <w:p w14:paraId="7B2E72AE" w14:textId="06DA70E1" w:rsidR="00ED1630" w:rsidRDefault="00324C2A" w:rsidP="002A009F">
            <w:pPr>
              <w:pStyle w:val="TableParagraph"/>
            </w:pPr>
            <w:r>
              <w:t xml:space="preserve">The manager of the </w:t>
            </w:r>
            <w:proofErr w:type="spellStart"/>
            <w:r>
              <w:t>Z</w:t>
            </w:r>
            <w:r>
              <w:rPr>
                <w:rFonts w:hint="eastAsia"/>
              </w:rPr>
              <w:t>hou</w:t>
            </w:r>
            <w:r>
              <w:t>dai</w:t>
            </w:r>
            <w:proofErr w:type="spellEnd"/>
            <w:r>
              <w:t xml:space="preserve"> bridge, and the local VTS authorit</w:t>
            </w:r>
            <w:r>
              <w:rPr>
                <w:rFonts w:hint="eastAsia"/>
              </w:rPr>
              <w:t>ies</w:t>
            </w:r>
            <w:r>
              <w:t xml:space="preserve"> would access the system to be user</w:t>
            </w:r>
            <w:r>
              <w:rPr>
                <w:rFonts w:hint="eastAsia"/>
              </w:rPr>
              <w:t>s</w:t>
            </w:r>
            <w:r>
              <w:t xml:space="preserve"> </w:t>
            </w:r>
            <w:proofErr w:type="gramStart"/>
            <w:r>
              <w:t>in the near future</w:t>
            </w:r>
            <w:proofErr w:type="gramEnd"/>
            <w:r>
              <w:t xml:space="preserve">.   </w:t>
            </w:r>
          </w:p>
        </w:tc>
        <w:tc>
          <w:tcPr>
            <w:tcW w:w="4505" w:type="dxa"/>
          </w:tcPr>
          <w:p w14:paraId="31CDE16E" w14:textId="77777777" w:rsidR="00ED1630" w:rsidRDefault="00324C2A" w:rsidP="002A009F">
            <w:pPr>
              <w:pStyle w:val="TableParagraph"/>
            </w:pPr>
            <w:bookmarkStart w:id="0" w:name="OLE_LINK14"/>
            <w:r>
              <w:t xml:space="preserve">Noted </w:t>
            </w:r>
            <w:bookmarkEnd w:id="0"/>
          </w:p>
          <w:p w14:paraId="40640AEA" w14:textId="77777777" w:rsidR="00F04C1A" w:rsidRDefault="00F04C1A" w:rsidP="002A009F">
            <w:pPr>
              <w:pStyle w:val="TableParagraph"/>
            </w:pPr>
            <w:r>
              <w:t xml:space="preserve">This is an issue of broad interest for IALA members. </w:t>
            </w:r>
          </w:p>
          <w:p w14:paraId="7B2E72AF" w14:textId="5FB0D836" w:rsidR="00F04C1A" w:rsidRDefault="00DE4520" w:rsidP="002A009F">
            <w:pPr>
              <w:pStyle w:val="TableParagraph"/>
            </w:pPr>
            <w:r>
              <w:t xml:space="preserve">This could also be linked to civil contingency / response for incidents in </w:t>
            </w:r>
            <w:proofErr w:type="spellStart"/>
            <w:r>
              <w:t>harbours</w:t>
            </w:r>
            <w:proofErr w:type="spellEnd"/>
            <w:r>
              <w:t xml:space="preserve">, rivers and inland waterways. </w:t>
            </w:r>
          </w:p>
        </w:tc>
        <w:tc>
          <w:tcPr>
            <w:tcW w:w="1926" w:type="dxa"/>
            <w:gridSpan w:val="5"/>
          </w:tcPr>
          <w:p w14:paraId="7B2E72B0" w14:textId="48F5F284" w:rsidR="00ED1630" w:rsidRDefault="00196E8B" w:rsidP="002A009F">
            <w:pPr>
              <w:pStyle w:val="TableParagraph"/>
            </w:pPr>
            <w:r>
              <w:t>Green</w:t>
            </w:r>
          </w:p>
        </w:tc>
      </w:tr>
      <w:tr w:rsidR="00ED1630" w14:paraId="7B2E72B9" w14:textId="77777777" w:rsidTr="001A122C">
        <w:trPr>
          <w:trHeight w:val="726"/>
        </w:trPr>
        <w:tc>
          <w:tcPr>
            <w:tcW w:w="1234" w:type="dxa"/>
          </w:tcPr>
          <w:p w14:paraId="7B2E72B2" w14:textId="77777777" w:rsidR="00ED1630" w:rsidRDefault="00ED1630" w:rsidP="002A009F">
            <w:pPr>
              <w:pStyle w:val="TableParagraph"/>
            </w:pPr>
          </w:p>
          <w:p w14:paraId="7B2E72B3" w14:textId="77777777" w:rsidR="00ED1630" w:rsidRDefault="00324C2A" w:rsidP="002A009F">
            <w:pPr>
              <w:pStyle w:val="TableParagraph"/>
            </w:pPr>
            <w:r>
              <w:t>2.</w:t>
            </w:r>
          </w:p>
        </w:tc>
        <w:tc>
          <w:tcPr>
            <w:tcW w:w="2302" w:type="dxa"/>
          </w:tcPr>
          <w:p w14:paraId="7B2E72B4" w14:textId="77777777" w:rsidR="00ED1630" w:rsidRDefault="00324C2A" w:rsidP="002A009F">
            <w:pPr>
              <w:pStyle w:val="TableParagraph"/>
            </w:pPr>
            <w:r>
              <w:t>Name of technology and product name</w:t>
            </w:r>
          </w:p>
        </w:tc>
        <w:tc>
          <w:tcPr>
            <w:tcW w:w="2959" w:type="dxa"/>
          </w:tcPr>
          <w:p w14:paraId="7B2E72B5" w14:textId="77777777" w:rsidR="00ED1630" w:rsidRDefault="00324C2A" w:rsidP="002A009F">
            <w:pPr>
              <w:pStyle w:val="TableParagraph"/>
            </w:pPr>
            <w:r>
              <w:t xml:space="preserve">ships’ air draft remote measurement technology </w:t>
            </w:r>
            <w:r>
              <w:rPr>
                <w:rFonts w:hint="eastAsia"/>
              </w:rPr>
              <w:t>(</w:t>
            </w:r>
            <w:bookmarkStart w:id="1" w:name="OLE_LINK13"/>
            <w:r>
              <w:t>S</w:t>
            </w:r>
            <w:r>
              <w:rPr>
                <w:rFonts w:hint="eastAsia"/>
              </w:rPr>
              <w:t>ADRMT</w:t>
            </w:r>
            <w:bookmarkEnd w:id="1"/>
            <w:r>
              <w:t>)</w:t>
            </w:r>
          </w:p>
        </w:tc>
        <w:tc>
          <w:tcPr>
            <w:tcW w:w="2430" w:type="dxa"/>
          </w:tcPr>
          <w:p w14:paraId="7B2E72B6" w14:textId="77777777" w:rsidR="00ED1630" w:rsidRDefault="00ED1630" w:rsidP="002A009F">
            <w:pPr>
              <w:pStyle w:val="TableParagraph"/>
            </w:pPr>
          </w:p>
        </w:tc>
        <w:tc>
          <w:tcPr>
            <w:tcW w:w="4505" w:type="dxa"/>
          </w:tcPr>
          <w:p w14:paraId="0914EA90" w14:textId="77777777" w:rsidR="00ED1630" w:rsidRDefault="00324C2A" w:rsidP="002A009F">
            <w:pPr>
              <w:pStyle w:val="TableParagraph"/>
            </w:pPr>
            <w:r>
              <w:t xml:space="preserve">No specific product – using existing products to provide the air draft measurement in real time. </w:t>
            </w:r>
          </w:p>
          <w:p w14:paraId="7B2E72B7" w14:textId="74698B19" w:rsidR="00544019" w:rsidRDefault="00544019" w:rsidP="002A009F">
            <w:pPr>
              <w:pStyle w:val="TableParagraph"/>
            </w:pPr>
            <w:r>
              <w:t xml:space="preserve">The technology uses technology to automate the measurements and provide indication of air draft </w:t>
            </w:r>
            <w:r w:rsidR="00C270DA">
              <w:t xml:space="preserve">and the air draft clearance. </w:t>
            </w:r>
          </w:p>
        </w:tc>
        <w:tc>
          <w:tcPr>
            <w:tcW w:w="1926" w:type="dxa"/>
            <w:gridSpan w:val="5"/>
          </w:tcPr>
          <w:p w14:paraId="7B2E72B8" w14:textId="4A3C0C48" w:rsidR="00ED1630" w:rsidRDefault="00C270DA" w:rsidP="002A009F">
            <w:pPr>
              <w:pStyle w:val="TableParagraph"/>
            </w:pPr>
            <w:r>
              <w:t>Green</w:t>
            </w:r>
          </w:p>
        </w:tc>
      </w:tr>
      <w:tr w:rsidR="00ED1630" w14:paraId="7B2E72C0" w14:textId="77777777" w:rsidTr="001A122C">
        <w:trPr>
          <w:trHeight w:val="508"/>
        </w:trPr>
        <w:tc>
          <w:tcPr>
            <w:tcW w:w="1234" w:type="dxa"/>
          </w:tcPr>
          <w:p w14:paraId="7B2E72BA" w14:textId="77777777" w:rsidR="00ED1630" w:rsidRDefault="00324C2A" w:rsidP="002A009F">
            <w:pPr>
              <w:pStyle w:val="TableParagraph"/>
            </w:pPr>
            <w:r>
              <w:t>3.</w:t>
            </w:r>
          </w:p>
        </w:tc>
        <w:tc>
          <w:tcPr>
            <w:tcW w:w="2302" w:type="dxa"/>
          </w:tcPr>
          <w:p w14:paraId="7B2E72BB" w14:textId="77777777" w:rsidR="00ED1630" w:rsidRDefault="00324C2A" w:rsidP="002A009F">
            <w:pPr>
              <w:pStyle w:val="TableParagraph"/>
            </w:pPr>
            <w:bookmarkStart w:id="2" w:name="OLE_LINK2"/>
            <w:r>
              <w:t>Functional description</w:t>
            </w:r>
            <w:bookmarkEnd w:id="2"/>
          </w:p>
        </w:tc>
        <w:tc>
          <w:tcPr>
            <w:tcW w:w="2959" w:type="dxa"/>
          </w:tcPr>
          <w:p w14:paraId="7B2E72BC" w14:textId="77777777" w:rsidR="00ED1630" w:rsidRDefault="00324C2A" w:rsidP="002A009F">
            <w:pPr>
              <w:pStyle w:val="TableParagraph"/>
            </w:pPr>
            <w:r>
              <w:t>The S</w:t>
            </w:r>
            <w:r>
              <w:rPr>
                <w:rFonts w:hint="eastAsia"/>
              </w:rPr>
              <w:t>ADRMT</w:t>
            </w:r>
            <w:r>
              <w:t xml:space="preserve"> is a typical technical concept of multiple sensing devices and data combination analysis.</w:t>
            </w:r>
            <w:r>
              <w:rPr>
                <w:rFonts w:hint="eastAsia"/>
              </w:rPr>
              <w:t xml:space="preserve"> The</w:t>
            </w:r>
            <w:r>
              <w:t xml:space="preserve"> system tracks ship targets and accurately measures the ship's air draft through image analysis, and timely give a</w:t>
            </w:r>
            <w:r>
              <w:rPr>
                <w:rFonts w:asciiTheme="minorEastAsia" w:hAnsiTheme="minorEastAsia" w:hint="eastAsia"/>
              </w:rPr>
              <w:t>n</w:t>
            </w:r>
            <w:r>
              <w:t xml:space="preserve"> </w:t>
            </w:r>
            <w:r>
              <w:lastRenderedPageBreak/>
              <w:t xml:space="preserve">early warning if the air draft of a target which is </w:t>
            </w:r>
            <w:proofErr w:type="gramStart"/>
            <w:r>
              <w:t>intend</w:t>
            </w:r>
            <w:proofErr w:type="gramEnd"/>
            <w:r>
              <w:t xml:space="preserve"> to cross the bridge was detected of exceeding the safety vertical clearance of the navigation hole of a bridge.     </w:t>
            </w:r>
          </w:p>
        </w:tc>
        <w:tc>
          <w:tcPr>
            <w:tcW w:w="2430" w:type="dxa"/>
          </w:tcPr>
          <w:p w14:paraId="7B2E72BD" w14:textId="77777777" w:rsidR="00ED1630" w:rsidRDefault="00324C2A" w:rsidP="002A009F">
            <w:pPr>
              <w:pStyle w:val="TableParagraph"/>
            </w:pPr>
            <w:r>
              <w:lastRenderedPageBreak/>
              <w:t xml:space="preserve">Can be used for the 24-hour remote measurement of vessels’ air draft and traffic monitoring within a certain range of a bridge to support traffic organization service </w:t>
            </w:r>
            <w:r>
              <w:lastRenderedPageBreak/>
              <w:t>delivery and passage planning.</w:t>
            </w:r>
          </w:p>
        </w:tc>
        <w:tc>
          <w:tcPr>
            <w:tcW w:w="4505" w:type="dxa"/>
          </w:tcPr>
          <w:p w14:paraId="56596F73" w14:textId="77777777" w:rsidR="00ED1630" w:rsidRDefault="00324C2A" w:rsidP="002A009F">
            <w:pPr>
              <w:pStyle w:val="TableParagraph"/>
            </w:pPr>
            <w:r>
              <w:lastRenderedPageBreak/>
              <w:t xml:space="preserve">Updated presentation </w:t>
            </w:r>
            <w:r w:rsidR="007417A4">
              <w:t>provided (</w:t>
            </w:r>
            <w:r w:rsidR="007417A4" w:rsidRPr="007417A4">
              <w:rPr>
                <w:highlight w:val="yellow"/>
              </w:rPr>
              <w:t>see annex A</w:t>
            </w:r>
            <w:r w:rsidR="007417A4">
              <w:t>)</w:t>
            </w:r>
            <w:r>
              <w:t xml:space="preserve"> </w:t>
            </w:r>
          </w:p>
          <w:p w14:paraId="7B2E72BE" w14:textId="26BC48AF" w:rsidR="000A1BC6" w:rsidRDefault="000A1BC6" w:rsidP="002A009F">
            <w:pPr>
              <w:pStyle w:val="TableParagraph"/>
            </w:pPr>
            <w:r>
              <w:t>This could provide a similar approach to the dynamic approach to UKC</w:t>
            </w:r>
            <w:r w:rsidR="00875B2C">
              <w:t>.  A ‘dynamic air draft clearance’ could be</w:t>
            </w:r>
            <w:r>
              <w:t xml:space="preserve"> used in planning (with predictions) as well as real time for transits. </w:t>
            </w:r>
          </w:p>
        </w:tc>
        <w:tc>
          <w:tcPr>
            <w:tcW w:w="1926" w:type="dxa"/>
            <w:gridSpan w:val="5"/>
          </w:tcPr>
          <w:p w14:paraId="7B2E72BF" w14:textId="43355A42" w:rsidR="00ED1630" w:rsidRDefault="00A37777" w:rsidP="002A009F">
            <w:pPr>
              <w:pStyle w:val="TableParagraph"/>
            </w:pPr>
            <w:r>
              <w:t>Green</w:t>
            </w:r>
          </w:p>
        </w:tc>
      </w:tr>
      <w:tr w:rsidR="00ED1630" w14:paraId="7B2E72C8" w14:textId="77777777" w:rsidTr="001A122C">
        <w:trPr>
          <w:trHeight w:val="508"/>
        </w:trPr>
        <w:tc>
          <w:tcPr>
            <w:tcW w:w="1234" w:type="dxa"/>
          </w:tcPr>
          <w:p w14:paraId="7B2E72C1" w14:textId="77777777" w:rsidR="00ED1630" w:rsidRDefault="00324C2A" w:rsidP="002A009F">
            <w:pPr>
              <w:pStyle w:val="TableParagraph"/>
            </w:pPr>
            <w:r>
              <w:t>4.</w:t>
            </w:r>
          </w:p>
        </w:tc>
        <w:tc>
          <w:tcPr>
            <w:tcW w:w="2302" w:type="dxa"/>
          </w:tcPr>
          <w:p w14:paraId="7B2E72C2" w14:textId="77777777" w:rsidR="00ED1630" w:rsidRDefault="00324C2A" w:rsidP="002A009F">
            <w:pPr>
              <w:pStyle w:val="TableParagraph"/>
            </w:pPr>
            <w:bookmarkStart w:id="3" w:name="OLE_LINK3"/>
            <w:r>
              <w:t>Proposed user group</w:t>
            </w:r>
            <w:bookmarkEnd w:id="3"/>
          </w:p>
        </w:tc>
        <w:tc>
          <w:tcPr>
            <w:tcW w:w="2959" w:type="dxa"/>
          </w:tcPr>
          <w:p w14:paraId="7B2E72C3" w14:textId="77777777" w:rsidR="00ED1630" w:rsidRDefault="00324C2A" w:rsidP="002A009F">
            <w:pPr>
              <w:pStyle w:val="TableParagraph"/>
            </w:pPr>
            <w:r>
              <w:t xml:space="preserve">Currently can be specially used on the sea-crossing bridge to monitor and remotely measure the air draft of ships which are </w:t>
            </w:r>
            <w:proofErr w:type="gramStart"/>
            <w:r>
              <w:t>intend</w:t>
            </w:r>
            <w:proofErr w:type="gramEnd"/>
            <w:r>
              <w:t xml:space="preserve"> to cross the bridge to give an early warning for ship-bridge collision prevention, specially to prevent the accident that was caused by the ship’s air draft exceeding the safety vertical clearance of the navigation hole of a bridge.     </w:t>
            </w:r>
          </w:p>
        </w:tc>
        <w:tc>
          <w:tcPr>
            <w:tcW w:w="2430" w:type="dxa"/>
          </w:tcPr>
          <w:p w14:paraId="28717782" w14:textId="77777777" w:rsidR="001A122C" w:rsidRDefault="00324C2A" w:rsidP="002A009F">
            <w:pPr>
              <w:pStyle w:val="TableParagraph"/>
            </w:pPr>
            <w:r>
              <w:t xml:space="preserve">Authorities in charge of marine safety, VTS, </w:t>
            </w:r>
            <w:r>
              <w:rPr>
                <w:rFonts w:hint="eastAsia"/>
              </w:rPr>
              <w:t>and</w:t>
            </w:r>
            <w:r>
              <w:t xml:space="preserve"> companies of bridge manager</w:t>
            </w:r>
            <w:r>
              <w:rPr>
                <w:rFonts w:hint="eastAsia"/>
              </w:rPr>
              <w:t>s</w:t>
            </w:r>
            <w:r>
              <w:t xml:space="preserve"> or owners.</w:t>
            </w:r>
            <w:r w:rsidR="001A122C">
              <w:t xml:space="preserve"> </w:t>
            </w:r>
          </w:p>
          <w:p w14:paraId="0667FC0E" w14:textId="2ABCCF82" w:rsidR="001A122C" w:rsidRDefault="001A122C" w:rsidP="002A009F">
            <w:pPr>
              <w:pStyle w:val="TableParagraph"/>
            </w:pPr>
            <w:proofErr w:type="gramStart"/>
            <w:r>
              <w:t>Outcome</w:t>
            </w:r>
            <w:proofErr w:type="gramEnd"/>
            <w:r>
              <w:t xml:space="preserve"> of the technology is currently being used by the manager of the </w:t>
            </w:r>
            <w:proofErr w:type="spellStart"/>
            <w:r>
              <w:t>Zhoudai</w:t>
            </w:r>
            <w:proofErr w:type="spellEnd"/>
            <w:r>
              <w:t xml:space="preserve"> B</w:t>
            </w:r>
            <w:r>
              <w:rPr>
                <w:rFonts w:hint="eastAsia"/>
              </w:rPr>
              <w:t>ri</w:t>
            </w:r>
            <w:r>
              <w:t>dge.  As the system is still in testing stage, the local VTS operator</w:t>
            </w:r>
            <w:r>
              <w:rPr>
                <w:rFonts w:hint="eastAsia"/>
              </w:rPr>
              <w:t>s</w:t>
            </w:r>
            <w:r>
              <w:t xml:space="preserve"> do not yet access any data </w:t>
            </w:r>
          </w:p>
          <w:p w14:paraId="7B2E72C4" w14:textId="5E3D5F27" w:rsidR="00ED1630" w:rsidRDefault="001A122C" w:rsidP="002A009F">
            <w:pPr>
              <w:pStyle w:val="TableParagraph"/>
            </w:pPr>
            <w:r>
              <w:t>Access is provided through an internal network.  In future, user group would include VTS</w:t>
            </w:r>
          </w:p>
        </w:tc>
        <w:tc>
          <w:tcPr>
            <w:tcW w:w="4505" w:type="dxa"/>
          </w:tcPr>
          <w:p w14:paraId="7B2E72C5" w14:textId="34BA2C33" w:rsidR="00ED1630" w:rsidRDefault="001A122C" w:rsidP="002A009F">
            <w:pPr>
              <w:pStyle w:val="TableParagraph"/>
              <w:rPr>
                <w:ins w:id="4" w:author="Jillian Carson-Jackson" w:date="2024-01-15T16:44:00Z"/>
              </w:rPr>
            </w:pPr>
            <w:r>
              <w:t>Noted</w:t>
            </w:r>
          </w:p>
          <w:p w14:paraId="06A2CDAC" w14:textId="62A318D1" w:rsidR="001B2D98" w:rsidRDefault="00103D1F" w:rsidP="002A009F">
            <w:pPr>
              <w:pStyle w:val="TableParagraph"/>
            </w:pPr>
            <w:r>
              <w:t>In addition to VTS, Pilot</w:t>
            </w:r>
            <w:r w:rsidR="00756E34">
              <w:t>s</w:t>
            </w:r>
            <w:r>
              <w:t xml:space="preserve">, </w:t>
            </w:r>
            <w:r w:rsidR="00177836">
              <w:t xml:space="preserve">Ports, </w:t>
            </w:r>
            <w:r>
              <w:t>waterway authorities who own or operate bridges</w:t>
            </w:r>
            <w:r w:rsidR="007D028C">
              <w:t>.</w:t>
            </w:r>
          </w:p>
          <w:p w14:paraId="0BD624E2" w14:textId="509AFC5D" w:rsidR="001B2D98" w:rsidRDefault="001B2D98" w:rsidP="002A009F">
            <w:pPr>
              <w:pStyle w:val="TableParagraph"/>
            </w:pPr>
            <w:r>
              <w:t xml:space="preserve">It is noted that this is </w:t>
            </w:r>
            <w:proofErr w:type="gramStart"/>
            <w:r>
              <w:t>a</w:t>
            </w:r>
            <w:proofErr w:type="gramEnd"/>
            <w:r>
              <w:t xml:space="preserve"> issue of interest which may also be related to the work of PIANC in </w:t>
            </w:r>
            <w:r w:rsidR="007D028C">
              <w:t>Report No.121.</w:t>
            </w:r>
          </w:p>
          <w:p w14:paraId="7B2E72C6" w14:textId="77777777" w:rsidR="00103D1F" w:rsidRDefault="00103D1F" w:rsidP="002A009F">
            <w:pPr>
              <w:pStyle w:val="TableParagraph"/>
            </w:pPr>
          </w:p>
        </w:tc>
        <w:tc>
          <w:tcPr>
            <w:tcW w:w="1926" w:type="dxa"/>
            <w:gridSpan w:val="5"/>
          </w:tcPr>
          <w:p w14:paraId="7B2E72C7" w14:textId="34CE9BA7" w:rsidR="00ED1630" w:rsidRDefault="007D028C" w:rsidP="002A009F">
            <w:pPr>
              <w:pStyle w:val="TableParagraph"/>
            </w:pPr>
            <w:r>
              <w:t>Green</w:t>
            </w:r>
          </w:p>
        </w:tc>
      </w:tr>
      <w:tr w:rsidR="00ED1630" w14:paraId="7B2E72D3" w14:textId="77777777" w:rsidTr="001A122C">
        <w:trPr>
          <w:trHeight w:val="726"/>
        </w:trPr>
        <w:tc>
          <w:tcPr>
            <w:tcW w:w="1234" w:type="dxa"/>
          </w:tcPr>
          <w:p w14:paraId="7B2E72C9" w14:textId="77777777" w:rsidR="00ED1630" w:rsidRDefault="00ED1630" w:rsidP="002A009F">
            <w:pPr>
              <w:pStyle w:val="TableParagraph"/>
            </w:pPr>
          </w:p>
          <w:p w14:paraId="7B2E72CA" w14:textId="77777777" w:rsidR="00ED1630" w:rsidRDefault="00324C2A" w:rsidP="002A009F">
            <w:pPr>
              <w:pStyle w:val="TableParagraph"/>
            </w:pPr>
            <w:r>
              <w:t>5.</w:t>
            </w:r>
          </w:p>
        </w:tc>
        <w:tc>
          <w:tcPr>
            <w:tcW w:w="2302" w:type="dxa"/>
          </w:tcPr>
          <w:p w14:paraId="7B2E72CB" w14:textId="77777777" w:rsidR="00ED1630" w:rsidRDefault="00324C2A" w:rsidP="002A009F">
            <w:pPr>
              <w:pStyle w:val="TableParagraph"/>
            </w:pPr>
            <w:bookmarkStart w:id="5" w:name="OLE_LINK4"/>
            <w:r>
              <w:t xml:space="preserve">What are its </w:t>
            </w:r>
            <w:proofErr w:type="gramStart"/>
            <w:r>
              <w:t>Key</w:t>
            </w:r>
            <w:proofErr w:type="gramEnd"/>
            <w:r>
              <w:t xml:space="preserve"> limitations?</w:t>
            </w:r>
            <w:bookmarkEnd w:id="5"/>
          </w:p>
        </w:tc>
        <w:tc>
          <w:tcPr>
            <w:tcW w:w="2959" w:type="dxa"/>
          </w:tcPr>
          <w:p w14:paraId="7B2E72CC" w14:textId="77777777" w:rsidR="00ED1630" w:rsidRDefault="00324C2A" w:rsidP="002A009F">
            <w:pPr>
              <w:pStyle w:val="TableParagraph"/>
            </w:pPr>
            <w:r>
              <w:t>The S</w:t>
            </w:r>
            <w:r>
              <w:rPr>
                <w:rFonts w:hint="eastAsia"/>
              </w:rPr>
              <w:t>ADRMT</w:t>
            </w:r>
            <w:r>
              <w:t xml:space="preserve"> system, which is still in the prototype testing stage, has a maximum operating range of 9,555 meters, which may </w:t>
            </w:r>
            <w:proofErr w:type="gramStart"/>
            <w:r>
              <w:t>not</w:t>
            </w:r>
            <w:proofErr w:type="gramEnd"/>
            <w:r>
              <w:t xml:space="preserve"> </w:t>
            </w:r>
            <w:proofErr w:type="gramStart"/>
            <w:r>
              <w:t>sufficient</w:t>
            </w:r>
            <w:proofErr w:type="gramEnd"/>
            <w:r>
              <w:t xml:space="preserve"> </w:t>
            </w:r>
            <w:r>
              <w:rPr>
                <w:rFonts w:hint="eastAsia"/>
              </w:rPr>
              <w:t>fo</w:t>
            </w:r>
            <w:r>
              <w:t xml:space="preserve">r some very large vessels for their safe maneuvering once there is an unforeseen situation. Besides, error sources may also include mechanical error, vibration, weather condition. </w:t>
            </w:r>
          </w:p>
        </w:tc>
        <w:tc>
          <w:tcPr>
            <w:tcW w:w="2430" w:type="dxa"/>
          </w:tcPr>
          <w:p w14:paraId="7B2E72CD" w14:textId="77777777" w:rsidR="00ED1630" w:rsidRDefault="00324C2A" w:rsidP="002A009F">
            <w:pPr>
              <w:pStyle w:val="TableParagraph"/>
            </w:pPr>
            <w:r>
              <w:t xml:space="preserve">The performance will be various and may also be limited by the frontend sensor equipment, the nature of the bridge, etc. </w:t>
            </w:r>
          </w:p>
        </w:tc>
        <w:tc>
          <w:tcPr>
            <w:tcW w:w="4505" w:type="dxa"/>
          </w:tcPr>
          <w:p w14:paraId="7B2E72CE" w14:textId="29F9BF9C" w:rsidR="00ED1630" w:rsidRDefault="00ED1CA7" w:rsidP="002A009F">
            <w:pPr>
              <w:pStyle w:val="TableParagraph"/>
            </w:pPr>
            <w:r>
              <w:t xml:space="preserve">Note - has been approved for </w:t>
            </w:r>
            <w:proofErr w:type="spellStart"/>
            <w:r>
              <w:t>Zhoudai</w:t>
            </w:r>
            <w:proofErr w:type="spellEnd"/>
            <w:r>
              <w:t xml:space="preserve"> bridge application</w:t>
            </w:r>
            <w:r w:rsidR="004D418D">
              <w:t>, by the bridge manager</w:t>
            </w:r>
            <w:r w:rsidR="00DE79F3">
              <w:t>.</w:t>
            </w:r>
            <w:r w:rsidR="004D418D">
              <w:t xml:space="preserve"> </w:t>
            </w:r>
          </w:p>
          <w:p w14:paraId="7B2E72CF" w14:textId="77777777" w:rsidR="00ED1630" w:rsidRDefault="00324C2A" w:rsidP="002A009F">
            <w:pPr>
              <w:pStyle w:val="TableParagraph"/>
            </w:pPr>
            <w:r>
              <w:t xml:space="preserve">Requires equipment to be placed on the bridge. </w:t>
            </w:r>
          </w:p>
          <w:p w14:paraId="7B2E72D0" w14:textId="7549FDE8" w:rsidR="00ED1630" w:rsidRDefault="00464C2E" w:rsidP="002A009F">
            <w:pPr>
              <w:pStyle w:val="TableParagraph"/>
            </w:pPr>
            <w:r>
              <w:t>Errors identified – these may be for the sensors, movement of the bridge, calculations.</w:t>
            </w:r>
          </w:p>
          <w:p w14:paraId="7B2E72D1" w14:textId="4C5F16F4" w:rsidR="00ED1630" w:rsidRDefault="00324C2A" w:rsidP="002A009F">
            <w:pPr>
              <w:pStyle w:val="TableParagraph"/>
            </w:pPr>
            <w:r>
              <w:t xml:space="preserve">Calculations depend on the input from the sensors. </w:t>
            </w:r>
          </w:p>
        </w:tc>
        <w:tc>
          <w:tcPr>
            <w:tcW w:w="1926" w:type="dxa"/>
            <w:gridSpan w:val="5"/>
          </w:tcPr>
          <w:p w14:paraId="7B2E72D2" w14:textId="44A7DAC9" w:rsidR="00ED1630" w:rsidRDefault="00506FE8" w:rsidP="002A009F">
            <w:pPr>
              <w:pStyle w:val="TableParagraph"/>
            </w:pPr>
            <w:r>
              <w:t>Amber</w:t>
            </w:r>
          </w:p>
        </w:tc>
      </w:tr>
      <w:tr w:rsidR="00ED1630" w14:paraId="7B2E72DB" w14:textId="77777777" w:rsidTr="001A122C">
        <w:trPr>
          <w:trHeight w:val="699"/>
        </w:trPr>
        <w:tc>
          <w:tcPr>
            <w:tcW w:w="1234" w:type="dxa"/>
          </w:tcPr>
          <w:p w14:paraId="7B2E72D4" w14:textId="77777777" w:rsidR="00ED1630" w:rsidRDefault="00ED1630" w:rsidP="002A009F">
            <w:pPr>
              <w:pStyle w:val="TableParagraph"/>
            </w:pPr>
          </w:p>
          <w:p w14:paraId="7B2E72D5" w14:textId="77777777" w:rsidR="00ED1630" w:rsidRDefault="00324C2A" w:rsidP="002A009F">
            <w:pPr>
              <w:pStyle w:val="TableParagraph"/>
            </w:pPr>
            <w:r>
              <w:t>6.</w:t>
            </w:r>
          </w:p>
        </w:tc>
        <w:tc>
          <w:tcPr>
            <w:tcW w:w="2302" w:type="dxa"/>
          </w:tcPr>
          <w:p w14:paraId="7B2E72D6" w14:textId="77777777" w:rsidR="00ED1630" w:rsidRDefault="00324C2A" w:rsidP="002A009F">
            <w:pPr>
              <w:pStyle w:val="TableParagraph"/>
            </w:pPr>
            <w:r>
              <w:t>Where is it currently used (geographic and/or industry)?</w:t>
            </w:r>
          </w:p>
        </w:tc>
        <w:tc>
          <w:tcPr>
            <w:tcW w:w="2959" w:type="dxa"/>
          </w:tcPr>
          <w:p w14:paraId="7B2E72D7" w14:textId="77777777" w:rsidR="00ED1630" w:rsidRDefault="00324C2A" w:rsidP="002A009F">
            <w:pPr>
              <w:pStyle w:val="TableParagraph"/>
            </w:pPr>
            <w:r>
              <w:t xml:space="preserve">It's a new technology that hasn't been widely deployed on </w:t>
            </w:r>
            <w:r>
              <w:rPr>
                <w:rFonts w:hint="eastAsia"/>
              </w:rPr>
              <w:t>b</w:t>
            </w:r>
            <w:r>
              <w:t xml:space="preserve">ridges. However, its </w:t>
            </w:r>
            <w:r>
              <w:rPr>
                <w:rFonts w:hint="eastAsia"/>
              </w:rPr>
              <w:t>component</w:t>
            </w:r>
            <w:r>
              <w:t xml:space="preserve"> equipment has been </w:t>
            </w:r>
            <w:r>
              <w:rPr>
                <w:rFonts w:hint="eastAsia"/>
              </w:rPr>
              <w:t>ma</w:t>
            </w:r>
            <w:r>
              <w:t>turely used in other fields, such as the high-precision electro-optical sensor terret has been maturely utilized in the military field.</w:t>
            </w:r>
          </w:p>
        </w:tc>
        <w:tc>
          <w:tcPr>
            <w:tcW w:w="2430" w:type="dxa"/>
          </w:tcPr>
          <w:p w14:paraId="7B2E72D8" w14:textId="77777777" w:rsidR="00ED1630" w:rsidRDefault="00324C2A" w:rsidP="002A009F">
            <w:pPr>
              <w:pStyle w:val="TableParagraph"/>
              <w:rPr>
                <w:lang w:val="en-GB"/>
              </w:rPr>
            </w:pPr>
            <w:proofErr w:type="spellStart"/>
            <w:r>
              <w:rPr>
                <w:rFonts w:hint="eastAsia"/>
                <w:lang w:val="en-GB"/>
              </w:rPr>
              <w:t>Z</w:t>
            </w:r>
            <w:r>
              <w:rPr>
                <w:lang w:val="en-GB"/>
              </w:rPr>
              <w:t>houdai</w:t>
            </w:r>
            <w:proofErr w:type="spellEnd"/>
            <w:ins w:id="6" w:author="Yang Jun" w:date="2024-01-16T20:39:00Z">
              <w:r>
                <w:rPr>
                  <w:lang w:val="en-GB"/>
                </w:rPr>
                <w:t xml:space="preserve"> </w:t>
              </w:r>
            </w:ins>
            <w:del w:id="7" w:author="Yang Jun" w:date="2024-01-16T20:39:00Z">
              <w:r>
                <w:rPr>
                  <w:rFonts w:hint="eastAsia"/>
                  <w:lang w:val="en-GB"/>
                </w:rPr>
                <w:delText>,</w:delText>
              </w:r>
              <w:r>
                <w:rPr>
                  <w:lang w:val="en-GB"/>
                </w:rPr>
                <w:delText xml:space="preserve"> G</w:delText>
              </w:r>
              <w:r>
                <w:rPr>
                  <w:rFonts w:hint="eastAsia"/>
                  <w:lang w:val="en-GB"/>
                </w:rPr>
                <w:delText>u</w:delText>
              </w:r>
              <w:r>
                <w:rPr>
                  <w:lang w:val="en-GB"/>
                </w:rPr>
                <w:delText xml:space="preserve">anshan </w:delText>
              </w:r>
            </w:del>
            <w:r>
              <w:rPr>
                <w:lang w:val="en-GB"/>
              </w:rPr>
              <w:t>bridge in Zhoushan city, C</w:t>
            </w:r>
            <w:r>
              <w:rPr>
                <w:rFonts w:hint="eastAsia"/>
                <w:lang w:val="en-GB"/>
              </w:rPr>
              <w:t>hina</w:t>
            </w:r>
            <w:r>
              <w:rPr>
                <w:lang w:val="en-GB"/>
              </w:rPr>
              <w:t>.</w:t>
            </w:r>
          </w:p>
        </w:tc>
        <w:tc>
          <w:tcPr>
            <w:tcW w:w="4505" w:type="dxa"/>
          </w:tcPr>
          <w:p w14:paraId="3A1A2CD5" w14:textId="77777777" w:rsidR="00ED1630" w:rsidRDefault="00324C2A" w:rsidP="002A009F">
            <w:pPr>
              <w:pStyle w:val="TableParagraph"/>
              <w:rPr>
                <w:lang w:val="en-GB"/>
              </w:rPr>
            </w:pPr>
            <w:r>
              <w:rPr>
                <w:lang w:val="en-GB"/>
              </w:rPr>
              <w:t xml:space="preserve">Noted </w:t>
            </w:r>
          </w:p>
          <w:p w14:paraId="7B2E72D9" w14:textId="7B5CD8E2" w:rsidR="00631FEE" w:rsidRDefault="00631FEE" w:rsidP="002A009F">
            <w:pPr>
              <w:pStyle w:val="TableParagraph"/>
              <w:rPr>
                <w:lang w:val="en-GB"/>
              </w:rPr>
            </w:pPr>
            <w:r>
              <w:rPr>
                <w:lang w:val="en-GB"/>
              </w:rPr>
              <w:t>In discussion, it was identified that there are other approaches being taken to assess bridge air gap, a</w:t>
            </w:r>
            <w:r w:rsidR="00B66600">
              <w:rPr>
                <w:lang w:val="en-GB"/>
              </w:rPr>
              <w:t xml:space="preserve">s air draft clearance. </w:t>
            </w:r>
          </w:p>
        </w:tc>
        <w:tc>
          <w:tcPr>
            <w:tcW w:w="1926" w:type="dxa"/>
            <w:gridSpan w:val="5"/>
          </w:tcPr>
          <w:p w14:paraId="7B2E72DA" w14:textId="006EF991" w:rsidR="00ED1630" w:rsidRDefault="00631FEE" w:rsidP="002A009F">
            <w:pPr>
              <w:pStyle w:val="TableParagraph"/>
              <w:rPr>
                <w:lang w:val="en-GB"/>
              </w:rPr>
            </w:pPr>
            <w:r>
              <w:rPr>
                <w:lang w:val="en-GB"/>
              </w:rPr>
              <w:t>Green</w:t>
            </w:r>
          </w:p>
        </w:tc>
      </w:tr>
      <w:tr w:rsidR="00ED1630" w14:paraId="7B2E72E2" w14:textId="77777777" w:rsidTr="001A122C">
        <w:trPr>
          <w:trHeight w:val="506"/>
        </w:trPr>
        <w:tc>
          <w:tcPr>
            <w:tcW w:w="1234" w:type="dxa"/>
          </w:tcPr>
          <w:p w14:paraId="7B2E72DC" w14:textId="77777777" w:rsidR="00ED1630" w:rsidRDefault="00324C2A" w:rsidP="002A009F">
            <w:pPr>
              <w:pStyle w:val="TableParagraph"/>
            </w:pPr>
            <w:r>
              <w:t>7.</w:t>
            </w:r>
          </w:p>
        </w:tc>
        <w:tc>
          <w:tcPr>
            <w:tcW w:w="2302" w:type="dxa"/>
          </w:tcPr>
          <w:p w14:paraId="7B2E72DD" w14:textId="77777777" w:rsidR="00ED1630" w:rsidRDefault="00324C2A" w:rsidP="002A009F">
            <w:pPr>
              <w:pStyle w:val="TableParagraph"/>
            </w:pPr>
            <w:r>
              <w:t>How is it currently used?</w:t>
            </w:r>
          </w:p>
        </w:tc>
        <w:tc>
          <w:tcPr>
            <w:tcW w:w="2959" w:type="dxa"/>
          </w:tcPr>
          <w:p w14:paraId="7B2E72DE" w14:textId="77777777" w:rsidR="00ED1630" w:rsidRDefault="00324C2A" w:rsidP="002A009F">
            <w:pPr>
              <w:pStyle w:val="TableParagraph"/>
            </w:pPr>
            <w:r>
              <w:t xml:space="preserve">The technology has not yet been widely applied in practical cases, but the prototype system test results of the </w:t>
            </w:r>
            <w:r>
              <w:lastRenderedPageBreak/>
              <w:t>bridge field show that it can be used for 24</w:t>
            </w:r>
            <w:r>
              <w:rPr>
                <w:rFonts w:hint="eastAsia"/>
              </w:rPr>
              <w:t>-hour</w:t>
            </w:r>
            <w:r>
              <w:t xml:space="preserve"> remote monitoring and measurement of vessels’ air draft within a range of nearly 10 km. The system is observative enough, and the measurement error of all targets’ air draft within a range of 5 km can be less than 1 meter.</w:t>
            </w:r>
          </w:p>
        </w:tc>
        <w:tc>
          <w:tcPr>
            <w:tcW w:w="2430" w:type="dxa"/>
          </w:tcPr>
          <w:p w14:paraId="7B2E72DF" w14:textId="29351572" w:rsidR="00ED1630" w:rsidRDefault="00324C2A" w:rsidP="002A009F">
            <w:pPr>
              <w:pStyle w:val="TableParagraph"/>
            </w:pPr>
            <w:r>
              <w:lastRenderedPageBreak/>
              <w:t>The application of S</w:t>
            </w:r>
            <w:r>
              <w:rPr>
                <w:rFonts w:hint="eastAsia"/>
              </w:rPr>
              <w:t>ADRMT</w:t>
            </w:r>
            <w:r>
              <w:t xml:space="preserve"> on </w:t>
            </w:r>
            <w:proofErr w:type="spellStart"/>
            <w:r>
              <w:rPr>
                <w:rFonts w:hint="eastAsia"/>
                <w:lang w:val="en-GB"/>
              </w:rPr>
              <w:t>Z</w:t>
            </w:r>
            <w:r>
              <w:rPr>
                <w:lang w:val="en-GB"/>
              </w:rPr>
              <w:t>houdai</w:t>
            </w:r>
            <w:proofErr w:type="spellEnd"/>
            <w:r>
              <w:rPr>
                <w:lang w:val="en-GB"/>
              </w:rPr>
              <w:t xml:space="preserve"> bridge had received a preliminary acceptance </w:t>
            </w:r>
            <w:r>
              <w:rPr>
                <w:lang w:val="en-GB"/>
              </w:rPr>
              <w:lastRenderedPageBreak/>
              <w:t>and approval, related sensors and devices had been installed on the site in December of 2023, the system was still under trial run, there is not yet enough data to judge the overall performance of its system.</w:t>
            </w:r>
          </w:p>
        </w:tc>
        <w:tc>
          <w:tcPr>
            <w:tcW w:w="4505" w:type="dxa"/>
          </w:tcPr>
          <w:p w14:paraId="7B2E72E0" w14:textId="77777777" w:rsidR="00ED1630" w:rsidRDefault="00324C2A" w:rsidP="002A009F">
            <w:pPr>
              <w:pStyle w:val="TableParagraph"/>
            </w:pPr>
            <w:r>
              <w:lastRenderedPageBreak/>
              <w:t>Noted (updated presentation to be provided at DTEC02)</w:t>
            </w:r>
          </w:p>
        </w:tc>
        <w:tc>
          <w:tcPr>
            <w:tcW w:w="1926" w:type="dxa"/>
            <w:gridSpan w:val="5"/>
          </w:tcPr>
          <w:p w14:paraId="7B2E72E1" w14:textId="7FF6F31E" w:rsidR="00ED1630" w:rsidRDefault="00B66600" w:rsidP="002A009F">
            <w:pPr>
              <w:pStyle w:val="TableParagraph"/>
            </w:pPr>
            <w:r>
              <w:t>Amber (noting need for more input)</w:t>
            </w:r>
          </w:p>
        </w:tc>
      </w:tr>
      <w:tr w:rsidR="00ED1630" w14:paraId="7B2E72EB" w14:textId="77777777" w:rsidTr="001A122C">
        <w:trPr>
          <w:trHeight w:val="729"/>
        </w:trPr>
        <w:tc>
          <w:tcPr>
            <w:tcW w:w="1234" w:type="dxa"/>
          </w:tcPr>
          <w:p w14:paraId="7B2E72E3" w14:textId="77777777" w:rsidR="00ED1630" w:rsidRDefault="00ED1630" w:rsidP="002A009F">
            <w:pPr>
              <w:pStyle w:val="TableParagraph"/>
            </w:pPr>
          </w:p>
          <w:p w14:paraId="7B2E72E4" w14:textId="77777777" w:rsidR="00ED1630" w:rsidRDefault="00324C2A" w:rsidP="002A009F">
            <w:pPr>
              <w:pStyle w:val="TableParagraph"/>
            </w:pPr>
            <w:r>
              <w:t>8.</w:t>
            </w:r>
          </w:p>
        </w:tc>
        <w:tc>
          <w:tcPr>
            <w:tcW w:w="2302" w:type="dxa"/>
          </w:tcPr>
          <w:p w14:paraId="7B2E72E5" w14:textId="77777777" w:rsidR="00ED1630" w:rsidRDefault="00324C2A" w:rsidP="002A009F">
            <w:pPr>
              <w:pStyle w:val="TableParagraph"/>
            </w:pPr>
            <w:bookmarkStart w:id="8" w:name="OLE_LINK5"/>
            <w:r>
              <w:t>How could it be used within the maritime sector?</w:t>
            </w:r>
            <w:bookmarkEnd w:id="8"/>
          </w:p>
        </w:tc>
        <w:tc>
          <w:tcPr>
            <w:tcW w:w="2959" w:type="dxa"/>
          </w:tcPr>
          <w:p w14:paraId="7B2E72E6" w14:textId="77777777" w:rsidR="00ED1630" w:rsidRDefault="00324C2A" w:rsidP="002A009F">
            <w:pPr>
              <w:pStyle w:val="TableParagraph"/>
            </w:pPr>
            <w:r>
              <w:t>To a certain extent, as a supplement means for VTS authorities to monitor and obtain the actual air draft information of vessels in the vicinity of a bridge to support traffic organization service delivery and bridge passage planning</w:t>
            </w:r>
            <w:r>
              <w:rPr>
                <w:rFonts w:ascii="SimSun" w:eastAsia="SimSun" w:hAnsi="SimSun" w:cs="SimSun" w:hint="eastAsia"/>
              </w:rPr>
              <w:t>.</w:t>
            </w:r>
          </w:p>
        </w:tc>
        <w:tc>
          <w:tcPr>
            <w:tcW w:w="2430" w:type="dxa"/>
          </w:tcPr>
          <w:p w14:paraId="7B2E72E7" w14:textId="77777777" w:rsidR="00ED1630" w:rsidRDefault="00324C2A" w:rsidP="002A009F">
            <w:pPr>
              <w:pStyle w:val="TableParagraph"/>
            </w:pPr>
            <w:r>
              <w:rPr>
                <w:lang w:val="en-GB"/>
              </w:rPr>
              <w:t>The users in the maritime sector are associated with</w:t>
            </w:r>
            <w:r>
              <w:t xml:space="preserve"> marine safety, VTS, </w:t>
            </w:r>
            <w:r>
              <w:rPr>
                <w:rFonts w:hint="eastAsia"/>
              </w:rPr>
              <w:t>and</w:t>
            </w:r>
            <w:r>
              <w:t xml:space="preserve"> bridge manager</w:t>
            </w:r>
            <w:r>
              <w:rPr>
                <w:rFonts w:hint="eastAsia"/>
              </w:rPr>
              <w:t>s</w:t>
            </w:r>
            <w:r>
              <w:t xml:space="preserve"> or owners.</w:t>
            </w:r>
          </w:p>
        </w:tc>
        <w:tc>
          <w:tcPr>
            <w:tcW w:w="4505" w:type="dxa"/>
          </w:tcPr>
          <w:p w14:paraId="7B2E72E8" w14:textId="77777777" w:rsidR="00ED1630" w:rsidRDefault="00324C2A" w:rsidP="002A009F">
            <w:pPr>
              <w:pStyle w:val="TableParagraph"/>
            </w:pPr>
            <w:r>
              <w:t xml:space="preserve">Linked to 4 – proposed user group </w:t>
            </w:r>
          </w:p>
          <w:p w14:paraId="7B2E72E9" w14:textId="77777777" w:rsidR="00ED1630" w:rsidRDefault="00324C2A" w:rsidP="002A009F">
            <w:pPr>
              <w:pStyle w:val="TableParagraph"/>
            </w:pPr>
            <w:r>
              <w:t xml:space="preserve">There could be operational requirement for certain classes of vessels to use (note – </w:t>
            </w:r>
            <w:proofErr w:type="gramStart"/>
            <w:r>
              <w:t>similar to</w:t>
            </w:r>
            <w:proofErr w:type="gramEnd"/>
            <w:r>
              <w:t xml:space="preserve"> the use of dynamic UKC management systems) </w:t>
            </w:r>
          </w:p>
        </w:tc>
        <w:tc>
          <w:tcPr>
            <w:tcW w:w="1926" w:type="dxa"/>
            <w:gridSpan w:val="5"/>
          </w:tcPr>
          <w:p w14:paraId="7B2E72EA" w14:textId="327E3F03" w:rsidR="00ED1630" w:rsidRDefault="008C17AB" w:rsidP="002A009F">
            <w:pPr>
              <w:pStyle w:val="TableParagraph"/>
            </w:pPr>
            <w:r>
              <w:t>Green</w:t>
            </w:r>
          </w:p>
        </w:tc>
      </w:tr>
      <w:tr w:rsidR="00ED1630" w14:paraId="7B2E72F2" w14:textId="77777777" w:rsidTr="001A122C">
        <w:trPr>
          <w:trHeight w:val="505"/>
        </w:trPr>
        <w:tc>
          <w:tcPr>
            <w:tcW w:w="1234" w:type="dxa"/>
          </w:tcPr>
          <w:p w14:paraId="7B2E72EC" w14:textId="77777777" w:rsidR="00ED1630" w:rsidRDefault="00324C2A" w:rsidP="002A009F">
            <w:pPr>
              <w:pStyle w:val="TableParagraph"/>
            </w:pPr>
            <w:r>
              <w:t>9.</w:t>
            </w:r>
          </w:p>
        </w:tc>
        <w:tc>
          <w:tcPr>
            <w:tcW w:w="2302" w:type="dxa"/>
          </w:tcPr>
          <w:p w14:paraId="7B2E72ED" w14:textId="77777777" w:rsidR="00ED1630" w:rsidRDefault="00324C2A" w:rsidP="002A009F">
            <w:pPr>
              <w:pStyle w:val="TableParagraph"/>
            </w:pPr>
            <w:r>
              <w:t>Who developed it?</w:t>
            </w:r>
          </w:p>
        </w:tc>
        <w:tc>
          <w:tcPr>
            <w:tcW w:w="2959" w:type="dxa"/>
          </w:tcPr>
          <w:p w14:paraId="7B2E72EE" w14:textId="4571B139" w:rsidR="00ED1630" w:rsidRDefault="00324C2A" w:rsidP="002A009F">
            <w:pPr>
              <w:pStyle w:val="TableParagraph"/>
            </w:pPr>
            <w:r>
              <w:t>The technical concept and prototype were presented by Shanghai M</w:t>
            </w:r>
            <w:r>
              <w:rPr>
                <w:rFonts w:hint="eastAsia"/>
              </w:rPr>
              <w:t>aritime</w:t>
            </w:r>
            <w:r>
              <w:t xml:space="preserve"> University in November 2021 during the test. Several organizations and companies also claim to have the capability to develop the </w:t>
            </w:r>
            <w:r>
              <w:lastRenderedPageBreak/>
              <w:t>technology.</w:t>
            </w:r>
          </w:p>
        </w:tc>
        <w:tc>
          <w:tcPr>
            <w:tcW w:w="2430" w:type="dxa"/>
          </w:tcPr>
          <w:p w14:paraId="7B2E72EF" w14:textId="0AA41D75" w:rsidR="00ED1630" w:rsidRDefault="008C17AB" w:rsidP="002A009F">
            <w:pPr>
              <w:pStyle w:val="TableParagraph"/>
            </w:pPr>
            <w:r>
              <w:lastRenderedPageBreak/>
              <w:t>Updated presentation provided at DTEC02</w:t>
            </w:r>
          </w:p>
        </w:tc>
        <w:tc>
          <w:tcPr>
            <w:tcW w:w="4505" w:type="dxa"/>
          </w:tcPr>
          <w:p w14:paraId="7B2E72F0" w14:textId="0590A6E9" w:rsidR="00ED1630" w:rsidRDefault="008C17AB" w:rsidP="002A009F">
            <w:pPr>
              <w:pStyle w:val="TableParagraph"/>
            </w:pPr>
            <w:r>
              <w:t xml:space="preserve">Noted – presentation provided to DTEC02 (see </w:t>
            </w:r>
            <w:r w:rsidRPr="008C17AB">
              <w:rPr>
                <w:highlight w:val="yellow"/>
              </w:rPr>
              <w:t>annex A)</w:t>
            </w:r>
            <w:ins w:id="9" w:author="Jillian Carson-Jackson" w:date="2024-01-15T16:53:00Z">
              <w:r>
                <w:t xml:space="preserve"> </w:t>
              </w:r>
            </w:ins>
          </w:p>
        </w:tc>
        <w:tc>
          <w:tcPr>
            <w:tcW w:w="1926" w:type="dxa"/>
            <w:gridSpan w:val="5"/>
          </w:tcPr>
          <w:p w14:paraId="7B2E72F1" w14:textId="6863E367" w:rsidR="00ED1630" w:rsidRDefault="008C17AB" w:rsidP="002A009F">
            <w:pPr>
              <w:pStyle w:val="TableParagraph"/>
            </w:pPr>
            <w:r>
              <w:t>Green</w:t>
            </w:r>
          </w:p>
        </w:tc>
      </w:tr>
      <w:tr w:rsidR="00ED1630" w14:paraId="7B2E72FA" w14:textId="77777777" w:rsidTr="001A122C">
        <w:trPr>
          <w:trHeight w:val="505"/>
        </w:trPr>
        <w:tc>
          <w:tcPr>
            <w:tcW w:w="1234" w:type="dxa"/>
          </w:tcPr>
          <w:p w14:paraId="7B2E72F3" w14:textId="77777777" w:rsidR="00ED1630" w:rsidRDefault="00ED1630" w:rsidP="002A009F">
            <w:pPr>
              <w:pStyle w:val="TableParagraph"/>
            </w:pPr>
          </w:p>
          <w:p w14:paraId="7B2E72F4" w14:textId="77777777" w:rsidR="00ED1630" w:rsidRDefault="00324C2A" w:rsidP="002A009F">
            <w:pPr>
              <w:pStyle w:val="TableParagraph"/>
            </w:pPr>
            <w:r>
              <w:t>10.</w:t>
            </w:r>
          </w:p>
        </w:tc>
        <w:tc>
          <w:tcPr>
            <w:tcW w:w="2302" w:type="dxa"/>
          </w:tcPr>
          <w:p w14:paraId="7B2E72F5" w14:textId="77777777" w:rsidR="00ED1630" w:rsidRDefault="00324C2A" w:rsidP="002A009F">
            <w:pPr>
              <w:pStyle w:val="TableParagraph"/>
            </w:pPr>
            <w:r>
              <w:t>Is it commercial, non-</w:t>
            </w:r>
            <w:r>
              <w:rPr>
                <w:spacing w:val="1"/>
              </w:rPr>
              <w:t xml:space="preserve"> </w:t>
            </w:r>
            <w:r>
              <w:t>commercial,</w:t>
            </w:r>
            <w:r>
              <w:rPr>
                <w:spacing w:val="-4"/>
              </w:rPr>
              <w:t xml:space="preserve"> </w:t>
            </w:r>
            <w:r>
              <w:t>or</w:t>
            </w:r>
            <w:r>
              <w:rPr>
                <w:spacing w:val="-4"/>
              </w:rPr>
              <w:t xml:space="preserve"> </w:t>
            </w:r>
            <w:r>
              <w:t>military?</w:t>
            </w:r>
          </w:p>
        </w:tc>
        <w:tc>
          <w:tcPr>
            <w:tcW w:w="2959" w:type="dxa"/>
          </w:tcPr>
          <w:p w14:paraId="7B2E72F6" w14:textId="77777777" w:rsidR="00ED1630" w:rsidRDefault="00324C2A" w:rsidP="002A009F">
            <w:pPr>
              <w:pStyle w:val="TableParagraph"/>
            </w:pPr>
            <w:r>
              <w:t>The technology is now available commercially.</w:t>
            </w:r>
          </w:p>
        </w:tc>
        <w:tc>
          <w:tcPr>
            <w:tcW w:w="2430" w:type="dxa"/>
          </w:tcPr>
          <w:p w14:paraId="7B2E72F7" w14:textId="77777777" w:rsidR="00ED1630" w:rsidRDefault="00324C2A" w:rsidP="002A009F">
            <w:pPr>
              <w:pStyle w:val="TableParagraph"/>
            </w:pPr>
            <w:commentRangeStart w:id="10"/>
            <w:r>
              <w:rPr>
                <w:rFonts w:hint="eastAsia"/>
              </w:rPr>
              <w:t>U</w:t>
            </w:r>
            <w:r>
              <w:t>ser</w:t>
            </w:r>
            <w:r>
              <w:rPr>
                <w:rFonts w:hint="eastAsia"/>
              </w:rPr>
              <w:t>s</w:t>
            </w:r>
            <w:r>
              <w:t xml:space="preserve"> can customize the </w:t>
            </w:r>
            <w:commentRangeEnd w:id="10"/>
            <w:r w:rsidR="005C27AA">
              <w:rPr>
                <w:rStyle w:val="CommentReference"/>
                <w:rFonts w:eastAsia="Calibri"/>
                <w:lang w:eastAsia="en-US"/>
              </w:rPr>
              <w:commentReference w:id="10"/>
            </w:r>
            <w:r>
              <w:t>required frontend sensor and data processing system, there are some providers could be chosen in China</w:t>
            </w:r>
            <w:r>
              <w:rPr>
                <w:rFonts w:hint="eastAsia"/>
              </w:rPr>
              <w:t>.</w:t>
            </w:r>
          </w:p>
        </w:tc>
        <w:tc>
          <w:tcPr>
            <w:tcW w:w="4505" w:type="dxa"/>
          </w:tcPr>
          <w:p w14:paraId="7B2E72F8" w14:textId="77777777" w:rsidR="00ED1630" w:rsidRDefault="00324C2A" w:rsidP="002A009F">
            <w:pPr>
              <w:pStyle w:val="TableParagraph"/>
            </w:pPr>
            <w:ins w:id="11" w:author="Jillian Carson-Jackson" w:date="2024-01-15T16:54:00Z">
              <w:r>
                <w:t>[need more information – is the technology being marketed / by whom?]</w:t>
              </w:r>
            </w:ins>
          </w:p>
        </w:tc>
        <w:tc>
          <w:tcPr>
            <w:tcW w:w="1926" w:type="dxa"/>
            <w:gridSpan w:val="5"/>
          </w:tcPr>
          <w:p w14:paraId="7B2E72F9" w14:textId="77777777" w:rsidR="00ED1630" w:rsidRDefault="00ED1630" w:rsidP="002A009F">
            <w:pPr>
              <w:pStyle w:val="TableParagraph"/>
            </w:pPr>
          </w:p>
        </w:tc>
      </w:tr>
      <w:tr w:rsidR="00ED1630" w14:paraId="7B2E7303" w14:textId="77777777" w:rsidTr="001A122C">
        <w:trPr>
          <w:trHeight w:val="505"/>
        </w:trPr>
        <w:tc>
          <w:tcPr>
            <w:tcW w:w="1234" w:type="dxa"/>
          </w:tcPr>
          <w:p w14:paraId="7B2E72FB" w14:textId="77777777" w:rsidR="00ED1630" w:rsidRDefault="00ED1630" w:rsidP="002A009F">
            <w:pPr>
              <w:pStyle w:val="TableParagraph"/>
            </w:pPr>
          </w:p>
          <w:p w14:paraId="7B2E72FC" w14:textId="77777777" w:rsidR="00ED1630" w:rsidRDefault="00324C2A" w:rsidP="002A009F">
            <w:pPr>
              <w:pStyle w:val="TableParagraph"/>
            </w:pPr>
            <w:r>
              <w:t>11.</w:t>
            </w:r>
          </w:p>
        </w:tc>
        <w:tc>
          <w:tcPr>
            <w:tcW w:w="2302" w:type="dxa"/>
          </w:tcPr>
          <w:p w14:paraId="7B2E72FD" w14:textId="77777777" w:rsidR="00ED1630" w:rsidRDefault="00324C2A" w:rsidP="002A009F">
            <w:pPr>
              <w:pStyle w:val="TableParagraph"/>
            </w:pPr>
            <w:r>
              <w:t>Is there an existing</w:t>
            </w:r>
            <w:r>
              <w:rPr>
                <w:spacing w:val="1"/>
              </w:rPr>
              <w:t xml:space="preserve"> </w:t>
            </w:r>
            <w:r>
              <w:t>technology that meets the</w:t>
            </w:r>
            <w:r>
              <w:rPr>
                <w:spacing w:val="-39"/>
              </w:rPr>
              <w:t xml:space="preserve"> </w:t>
            </w:r>
            <w:r>
              <w:t>same</w:t>
            </w:r>
            <w:r>
              <w:rPr>
                <w:spacing w:val="-2"/>
              </w:rPr>
              <w:t xml:space="preserve"> </w:t>
            </w:r>
            <w:r>
              <w:t>requirements?</w:t>
            </w:r>
          </w:p>
          <w:p w14:paraId="7B2E72FE" w14:textId="77777777" w:rsidR="00ED1630" w:rsidRDefault="00324C2A" w:rsidP="002A009F">
            <w:pPr>
              <w:pStyle w:val="TableParagraph"/>
            </w:pPr>
            <w:r>
              <w:t>If</w:t>
            </w:r>
            <w:r>
              <w:rPr>
                <w:spacing w:val="-4"/>
              </w:rPr>
              <w:t xml:space="preserve"> </w:t>
            </w:r>
            <w:r>
              <w:t>so,</w:t>
            </w:r>
            <w:r>
              <w:rPr>
                <w:spacing w:val="-4"/>
              </w:rPr>
              <w:t xml:space="preserve"> </w:t>
            </w:r>
            <w:r>
              <w:t>what</w:t>
            </w:r>
            <w:r>
              <w:rPr>
                <w:spacing w:val="-4"/>
              </w:rPr>
              <w:t xml:space="preserve"> </w:t>
            </w:r>
            <w:r>
              <w:t>makes</w:t>
            </w:r>
            <w:r>
              <w:rPr>
                <w:spacing w:val="-5"/>
              </w:rPr>
              <w:t xml:space="preserve"> </w:t>
            </w:r>
            <w:r>
              <w:t>this different?</w:t>
            </w:r>
          </w:p>
        </w:tc>
        <w:tc>
          <w:tcPr>
            <w:tcW w:w="2959" w:type="dxa"/>
          </w:tcPr>
          <w:p w14:paraId="7B2E72FF" w14:textId="77777777" w:rsidR="00ED1630" w:rsidRDefault="00324C2A" w:rsidP="002A009F">
            <w:pPr>
              <w:pStyle w:val="TableParagraph"/>
            </w:pPr>
            <w:r>
              <w:rPr>
                <w:rFonts w:hint="eastAsia"/>
              </w:rPr>
              <w:t>A</w:t>
            </w:r>
            <w:r>
              <w:t xml:space="preserve"> similar means named VHD </w:t>
            </w:r>
            <w:r>
              <w:rPr>
                <w:rFonts w:hint="eastAsia"/>
              </w:rPr>
              <w:t>S</w:t>
            </w:r>
            <w:r>
              <w:t xml:space="preserve">hip’s Air </w:t>
            </w:r>
            <w:r>
              <w:rPr>
                <w:rFonts w:hint="eastAsia"/>
              </w:rPr>
              <w:t>D</w:t>
            </w:r>
            <w:r>
              <w:t xml:space="preserve">raft Measurement </w:t>
            </w:r>
            <w:proofErr w:type="gramStart"/>
            <w:r>
              <w:t>Sy</w:t>
            </w:r>
            <w:r>
              <w:rPr>
                <w:rFonts w:hint="eastAsia"/>
              </w:rPr>
              <w:t>s</w:t>
            </w:r>
            <w:r>
              <w:t>tem(</w:t>
            </w:r>
            <w:proofErr w:type="gramEnd"/>
            <w:r>
              <w:t xml:space="preserve">VHD refers to video high density) which is also based on the principle of visual imaging </w:t>
            </w:r>
            <w:r>
              <w:rPr>
                <w:rFonts w:hint="eastAsia"/>
              </w:rPr>
              <w:t>had</w:t>
            </w:r>
            <w:r>
              <w:t xml:space="preserve"> been applied at </w:t>
            </w:r>
            <w:proofErr w:type="spellStart"/>
            <w:r>
              <w:t>T</w:t>
            </w:r>
            <w:r>
              <w:rPr>
                <w:rFonts w:hint="eastAsia"/>
              </w:rPr>
              <w:t>sing</w:t>
            </w:r>
            <w:r>
              <w:t>ma</w:t>
            </w:r>
            <w:proofErr w:type="spellEnd"/>
            <w:r>
              <w:t xml:space="preserve"> Bridge in Hong K</w:t>
            </w:r>
            <w:r>
              <w:rPr>
                <w:rFonts w:hint="eastAsia"/>
              </w:rPr>
              <w:t>ong</w:t>
            </w:r>
            <w:r>
              <w:t xml:space="preserve"> for vessels' air draft remote measurement for several years with</w:t>
            </w:r>
            <w:r>
              <w:rPr>
                <w:rFonts w:hint="eastAsia"/>
              </w:rPr>
              <w:t xml:space="preserve"> the </w:t>
            </w:r>
            <w:r>
              <w:t>assistance</w:t>
            </w:r>
            <w:r>
              <w:rPr>
                <w:rFonts w:hint="eastAsia"/>
              </w:rPr>
              <w:t xml:space="preserve"> of </w:t>
            </w:r>
            <w:r>
              <w:t>its</w:t>
            </w:r>
            <w:r>
              <w:rPr>
                <w:rFonts w:hint="eastAsia"/>
              </w:rPr>
              <w:t xml:space="preserve"> </w:t>
            </w:r>
            <w:r>
              <w:t>s</w:t>
            </w:r>
            <w:r>
              <w:rPr>
                <w:rFonts w:hint="eastAsia"/>
              </w:rPr>
              <w:t xml:space="preserve">tarlight </w:t>
            </w:r>
            <w:r>
              <w:t>c</w:t>
            </w:r>
            <w:r>
              <w:rPr>
                <w:rFonts w:hint="eastAsia"/>
              </w:rPr>
              <w:t>amera</w:t>
            </w:r>
            <w:r>
              <w:rPr>
                <w:rFonts w:ascii="SimSun" w:eastAsia="SimSun" w:hAnsi="SimSun" w:cs="SimSun"/>
              </w:rPr>
              <w:t xml:space="preserve">. </w:t>
            </w:r>
            <w:r>
              <w:t xml:space="preserve">However, it </w:t>
            </w:r>
            <w:r>
              <w:rPr>
                <w:rFonts w:hint="eastAsia"/>
              </w:rPr>
              <w:t>can</w:t>
            </w:r>
            <w:r>
              <w:t xml:space="preserve"> only </w:t>
            </w:r>
            <w:r>
              <w:rPr>
                <w:rFonts w:hint="eastAsia"/>
              </w:rPr>
              <w:t>manually select target</w:t>
            </w:r>
            <w:r>
              <w:t xml:space="preserve"> vessel</w:t>
            </w:r>
            <w:r>
              <w:rPr>
                <w:rFonts w:hint="eastAsia"/>
              </w:rPr>
              <w:t xml:space="preserve">s for </w:t>
            </w:r>
            <w:r>
              <w:t xml:space="preserve">remote </w:t>
            </w:r>
            <w:r>
              <w:rPr>
                <w:rFonts w:hint="eastAsia"/>
              </w:rPr>
              <w:t>tracking and measurement</w:t>
            </w:r>
            <w:r>
              <w:t xml:space="preserve"> other than </w:t>
            </w:r>
            <w:r>
              <w:rPr>
                <w:rFonts w:hint="eastAsia"/>
              </w:rPr>
              <w:t>real-time automatic target capture.</w:t>
            </w:r>
            <w:r>
              <w:t xml:space="preserve">  </w:t>
            </w:r>
          </w:p>
        </w:tc>
        <w:tc>
          <w:tcPr>
            <w:tcW w:w="2430" w:type="dxa"/>
          </w:tcPr>
          <w:p w14:paraId="7B2E7300" w14:textId="77777777" w:rsidR="00ED1630" w:rsidRDefault="00ED1630" w:rsidP="002A009F">
            <w:pPr>
              <w:pStyle w:val="TableParagraph"/>
            </w:pPr>
          </w:p>
        </w:tc>
        <w:tc>
          <w:tcPr>
            <w:tcW w:w="4505" w:type="dxa"/>
          </w:tcPr>
          <w:p w14:paraId="7B2E7301" w14:textId="77777777" w:rsidR="00ED1630" w:rsidRDefault="00324C2A" w:rsidP="002A009F">
            <w:pPr>
              <w:pStyle w:val="TableParagraph"/>
            </w:pPr>
            <w:ins w:id="12" w:author="Jillian Carson-Jackson" w:date="2024-01-15T16:55:00Z">
              <w:r>
                <w:t xml:space="preserve">Noted – automatic target selection </w:t>
              </w:r>
            </w:ins>
          </w:p>
        </w:tc>
        <w:tc>
          <w:tcPr>
            <w:tcW w:w="1926" w:type="dxa"/>
            <w:gridSpan w:val="5"/>
          </w:tcPr>
          <w:p w14:paraId="7B2E7302" w14:textId="77777777" w:rsidR="00ED1630" w:rsidRDefault="00ED1630" w:rsidP="002A009F">
            <w:pPr>
              <w:pStyle w:val="TableParagraph"/>
            </w:pPr>
          </w:p>
        </w:tc>
      </w:tr>
      <w:tr w:rsidR="00ED1630" w14:paraId="7B2E730D" w14:textId="77777777" w:rsidTr="001A122C">
        <w:trPr>
          <w:trHeight w:val="505"/>
        </w:trPr>
        <w:tc>
          <w:tcPr>
            <w:tcW w:w="1234" w:type="dxa"/>
          </w:tcPr>
          <w:p w14:paraId="7B2E7304" w14:textId="77777777" w:rsidR="00ED1630" w:rsidRDefault="00324C2A" w:rsidP="002A009F">
            <w:pPr>
              <w:pStyle w:val="TableParagraph"/>
            </w:pPr>
            <w:r>
              <w:t>12.</w:t>
            </w:r>
          </w:p>
        </w:tc>
        <w:tc>
          <w:tcPr>
            <w:tcW w:w="2302" w:type="dxa"/>
          </w:tcPr>
          <w:p w14:paraId="7B2E7305" w14:textId="77777777" w:rsidR="00ED1630" w:rsidRDefault="00324C2A" w:rsidP="002A009F">
            <w:pPr>
              <w:pStyle w:val="TableParagraph"/>
            </w:pPr>
            <w:r>
              <w:t>Ease</w:t>
            </w:r>
            <w:r>
              <w:rPr>
                <w:spacing w:val="-3"/>
              </w:rPr>
              <w:t xml:space="preserve"> </w:t>
            </w:r>
            <w:r>
              <w:t>of</w:t>
            </w:r>
            <w:r>
              <w:rPr>
                <w:spacing w:val="-2"/>
              </w:rPr>
              <w:t xml:space="preserve"> </w:t>
            </w:r>
            <w:r>
              <w:t>implementation?</w:t>
            </w:r>
          </w:p>
        </w:tc>
        <w:tc>
          <w:tcPr>
            <w:tcW w:w="2959" w:type="dxa"/>
          </w:tcPr>
          <w:p w14:paraId="7B2E7306" w14:textId="77777777" w:rsidR="00ED1630" w:rsidRDefault="00324C2A" w:rsidP="002A009F">
            <w:pPr>
              <w:pStyle w:val="TableParagraph"/>
            </w:pPr>
            <w:r>
              <w:t xml:space="preserve">Requires high end equipment and may need to lay additional network routes depending on </w:t>
            </w:r>
            <w:r>
              <w:lastRenderedPageBreak/>
              <w:t xml:space="preserve">the location of the bridge and the effectiveness of the local communication infrastructure, and the system deployment is relatively complicated. </w:t>
            </w:r>
          </w:p>
        </w:tc>
        <w:tc>
          <w:tcPr>
            <w:tcW w:w="2430" w:type="dxa"/>
          </w:tcPr>
          <w:p w14:paraId="7B2E7307" w14:textId="77777777" w:rsidR="00ED1630" w:rsidRDefault="00324C2A" w:rsidP="002A009F">
            <w:pPr>
              <w:pStyle w:val="TableParagraph"/>
            </w:pPr>
            <w:ins w:id="13" w:author="Jillian Carson-Jackson" w:date="2024-01-15T16:58:00Z">
              <w:r>
                <w:lastRenderedPageBreak/>
                <w:t xml:space="preserve">User accesses data from a website / intranet </w:t>
              </w:r>
              <w:r>
                <w:lastRenderedPageBreak/>
                <w:t xml:space="preserve">(secure) </w:t>
              </w:r>
            </w:ins>
          </w:p>
        </w:tc>
        <w:tc>
          <w:tcPr>
            <w:tcW w:w="4505" w:type="dxa"/>
          </w:tcPr>
          <w:p w14:paraId="7B2E7308" w14:textId="77777777" w:rsidR="00ED1630" w:rsidRDefault="00324C2A" w:rsidP="002A009F">
            <w:pPr>
              <w:pStyle w:val="TableParagraph"/>
              <w:rPr>
                <w:ins w:id="14" w:author="Jillian Carson-Jackson" w:date="2024-01-15T16:55:00Z"/>
              </w:rPr>
            </w:pPr>
            <w:ins w:id="15" w:author="Jillian Carson-Jackson" w:date="2024-01-15T16:55:00Z">
              <w:r>
                <w:lastRenderedPageBreak/>
                <w:t xml:space="preserve">Equipment required to be installed on the bridge: </w:t>
              </w:r>
            </w:ins>
          </w:p>
          <w:p w14:paraId="7B2E7309" w14:textId="77777777" w:rsidR="00ED1630" w:rsidRDefault="00324C2A" w:rsidP="002A009F">
            <w:pPr>
              <w:pStyle w:val="TableParagraph"/>
              <w:rPr>
                <w:ins w:id="16" w:author="Jillian Carson-Jackson" w:date="2024-01-15T16:56:00Z"/>
              </w:rPr>
            </w:pPr>
            <w:ins w:id="17" w:author="Jillian Carson-Jackson" w:date="2024-01-15T16:55:00Z">
              <w:r>
                <w:t>High quality optical sensor (day/night</w:t>
              </w:r>
            </w:ins>
            <w:ins w:id="18" w:author="Jillian Carson-Jackson" w:date="2024-01-15T16:56:00Z">
              <w:r>
                <w:t>, infrared)</w:t>
              </w:r>
            </w:ins>
          </w:p>
          <w:p w14:paraId="7B2E730A" w14:textId="77777777" w:rsidR="00ED1630" w:rsidRDefault="00324C2A" w:rsidP="002A009F">
            <w:pPr>
              <w:pStyle w:val="TableParagraph"/>
              <w:rPr>
                <w:ins w:id="19" w:author="Jillian Carson-Jackson" w:date="2024-01-15T16:58:00Z"/>
              </w:rPr>
            </w:pPr>
            <w:ins w:id="20" w:author="Jillian Carson-Jackson" w:date="2024-01-15T16:56:00Z">
              <w:r>
                <w:lastRenderedPageBreak/>
                <w:t xml:space="preserve">Maritime X-band radar (will depend on the user – solid state, </w:t>
              </w:r>
            </w:ins>
            <w:ins w:id="21" w:author="Jillian Carson-Jackson" w:date="2024-01-15T16:57:00Z">
              <w:r>
                <w:t xml:space="preserve">FMCW, etc.) </w:t>
              </w:r>
            </w:ins>
          </w:p>
          <w:p w14:paraId="7B2E730B" w14:textId="77777777" w:rsidR="00ED1630" w:rsidRDefault="00324C2A" w:rsidP="002A009F">
            <w:pPr>
              <w:pStyle w:val="TableParagraph"/>
            </w:pPr>
            <w:ins w:id="22" w:author="Jillian Carson-Jackson" w:date="2024-01-15T16:58:00Z">
              <w:r>
                <w:t xml:space="preserve">Calculations carried out and then data presented to the user (i.e. VTSO / Pilot) </w:t>
              </w:r>
            </w:ins>
          </w:p>
        </w:tc>
        <w:tc>
          <w:tcPr>
            <w:tcW w:w="1926" w:type="dxa"/>
            <w:gridSpan w:val="5"/>
          </w:tcPr>
          <w:p w14:paraId="7B2E730C" w14:textId="77777777" w:rsidR="00ED1630" w:rsidRDefault="00ED1630" w:rsidP="002A009F">
            <w:pPr>
              <w:pStyle w:val="TableParagraph"/>
            </w:pPr>
          </w:p>
        </w:tc>
      </w:tr>
      <w:tr w:rsidR="00ED1630" w14:paraId="7B2E7317" w14:textId="77777777" w:rsidTr="001A122C">
        <w:trPr>
          <w:trHeight w:val="505"/>
        </w:trPr>
        <w:tc>
          <w:tcPr>
            <w:tcW w:w="1234" w:type="dxa"/>
          </w:tcPr>
          <w:p w14:paraId="7B2E730E" w14:textId="77777777" w:rsidR="00ED1630" w:rsidRDefault="00ED1630" w:rsidP="002A009F">
            <w:pPr>
              <w:pStyle w:val="TableParagraph"/>
            </w:pPr>
          </w:p>
          <w:p w14:paraId="7B2E730F" w14:textId="77777777" w:rsidR="00ED1630" w:rsidRDefault="00324C2A" w:rsidP="002A009F">
            <w:pPr>
              <w:pStyle w:val="TableParagraph"/>
            </w:pPr>
            <w:r>
              <w:t>13.</w:t>
            </w:r>
          </w:p>
        </w:tc>
        <w:tc>
          <w:tcPr>
            <w:tcW w:w="2302" w:type="dxa"/>
          </w:tcPr>
          <w:p w14:paraId="7B2E7310" w14:textId="77777777" w:rsidR="00ED1630" w:rsidRDefault="00324C2A" w:rsidP="002A009F">
            <w:pPr>
              <w:pStyle w:val="TableParagraph"/>
            </w:pPr>
            <w:bookmarkStart w:id="23" w:name="OLE_LINK7"/>
            <w:bookmarkStart w:id="24" w:name="OLE_LINK8"/>
            <w:r>
              <w:t>What are the constraints for</w:t>
            </w:r>
            <w:r>
              <w:rPr>
                <w:spacing w:val="-38"/>
              </w:rPr>
              <w:t xml:space="preserve"> </w:t>
            </w:r>
            <w:r>
              <w:t>implementation?</w:t>
            </w:r>
            <w:bookmarkEnd w:id="23"/>
            <w:bookmarkEnd w:id="24"/>
          </w:p>
        </w:tc>
        <w:tc>
          <w:tcPr>
            <w:tcW w:w="2959" w:type="dxa"/>
          </w:tcPr>
          <w:p w14:paraId="7B2E7311" w14:textId="77777777" w:rsidR="00ED1630" w:rsidRDefault="00324C2A" w:rsidP="002A009F">
            <w:pPr>
              <w:pStyle w:val="TableParagraph"/>
            </w:pPr>
            <w:r>
              <w:t xml:space="preserve">Installation and </w:t>
            </w:r>
            <w:r>
              <w:rPr>
                <w:rFonts w:hint="eastAsia"/>
              </w:rPr>
              <w:t>application</w:t>
            </w:r>
            <w:r>
              <w:t xml:space="preserve"> of the system may require the approval </w:t>
            </w:r>
            <w:r>
              <w:rPr>
                <w:rFonts w:hint="eastAsia"/>
              </w:rPr>
              <w:t>of</w:t>
            </w:r>
            <w:r>
              <w:t xml:space="preserve"> the bridge owner and local regulatory authorities. At the same time, the </w:t>
            </w:r>
            <w:proofErr w:type="gramStart"/>
            <w:r>
              <w:t>frontend</w:t>
            </w:r>
            <w:proofErr w:type="gramEnd"/>
            <w:r>
              <w:t xml:space="preserve"> equipment of the system must be installed on the outside of the bridge with an additional installation bracket, which may not have been considered at the beginning of the bridge design and construction. But it is undeniable that once the system is established, it will bring great convenience to vessel traffic monitoring near the bridge.</w:t>
            </w:r>
          </w:p>
        </w:tc>
        <w:tc>
          <w:tcPr>
            <w:tcW w:w="2430" w:type="dxa"/>
          </w:tcPr>
          <w:p w14:paraId="7B2E7312" w14:textId="77777777" w:rsidR="00ED1630" w:rsidRDefault="00ED1630" w:rsidP="002A009F">
            <w:pPr>
              <w:pStyle w:val="TableParagraph"/>
            </w:pPr>
          </w:p>
        </w:tc>
        <w:tc>
          <w:tcPr>
            <w:tcW w:w="4505" w:type="dxa"/>
          </w:tcPr>
          <w:p w14:paraId="7B2E7313" w14:textId="77777777" w:rsidR="00ED1630" w:rsidRDefault="00324C2A" w:rsidP="002A009F">
            <w:pPr>
              <w:pStyle w:val="TableParagraph"/>
              <w:rPr>
                <w:ins w:id="25" w:author="Jillian Carson-Jackson" w:date="2024-01-15T16:59:00Z"/>
              </w:rPr>
            </w:pPr>
            <w:ins w:id="26" w:author="Jillian Carson-Jackson" w:date="2024-01-15T16:59:00Z">
              <w:r>
                <w:t xml:space="preserve">High end equipment </w:t>
              </w:r>
            </w:ins>
          </w:p>
          <w:p w14:paraId="7B2E7314" w14:textId="77777777" w:rsidR="00ED1630" w:rsidRDefault="00324C2A" w:rsidP="002A009F">
            <w:pPr>
              <w:pStyle w:val="TableParagraph"/>
              <w:rPr>
                <w:ins w:id="27" w:author="Jillian Carson-Jackson" w:date="2024-01-15T17:00:00Z"/>
              </w:rPr>
            </w:pPr>
            <w:ins w:id="28" w:author="Jillian Carson-Jackson" w:date="2024-01-15T16:59:00Z">
              <w:r>
                <w:t xml:space="preserve">Need to install and maintain equipment </w:t>
              </w:r>
            </w:ins>
          </w:p>
          <w:p w14:paraId="7B2E7315" w14:textId="77777777" w:rsidR="00ED1630" w:rsidRDefault="00324C2A" w:rsidP="002A009F">
            <w:pPr>
              <w:pStyle w:val="TableParagraph"/>
            </w:pPr>
            <w:ins w:id="29" w:author="Jillian Carson-Jackson" w:date="2024-01-15T17:00:00Z">
              <w:r>
                <w:t xml:space="preserve">Weather, vibration, </w:t>
              </w:r>
              <w:proofErr w:type="spellStart"/>
              <w:r>
                <w:t>etc</w:t>
              </w:r>
              <w:proofErr w:type="spellEnd"/>
              <w:r>
                <w:t xml:space="preserve"> (as noted previously)</w:t>
              </w:r>
            </w:ins>
          </w:p>
        </w:tc>
        <w:tc>
          <w:tcPr>
            <w:tcW w:w="1926" w:type="dxa"/>
            <w:gridSpan w:val="5"/>
          </w:tcPr>
          <w:p w14:paraId="7B2E7316" w14:textId="77777777" w:rsidR="00ED1630" w:rsidRDefault="00ED1630" w:rsidP="002A009F">
            <w:pPr>
              <w:pStyle w:val="TableParagraph"/>
            </w:pPr>
          </w:p>
        </w:tc>
      </w:tr>
      <w:tr w:rsidR="00ED1630" w14:paraId="7B2E731F" w14:textId="77777777" w:rsidTr="001A122C">
        <w:trPr>
          <w:trHeight w:val="505"/>
        </w:trPr>
        <w:tc>
          <w:tcPr>
            <w:tcW w:w="1234" w:type="dxa"/>
          </w:tcPr>
          <w:p w14:paraId="7B2E7318" w14:textId="77777777" w:rsidR="00ED1630" w:rsidRDefault="00ED1630" w:rsidP="002A009F">
            <w:pPr>
              <w:pStyle w:val="TableParagraph"/>
            </w:pPr>
          </w:p>
          <w:p w14:paraId="7B2E7319" w14:textId="77777777" w:rsidR="00ED1630" w:rsidRDefault="00324C2A" w:rsidP="002A009F">
            <w:pPr>
              <w:pStyle w:val="TableParagraph"/>
            </w:pPr>
            <w:r>
              <w:t>14.</w:t>
            </w:r>
          </w:p>
        </w:tc>
        <w:tc>
          <w:tcPr>
            <w:tcW w:w="2302" w:type="dxa"/>
          </w:tcPr>
          <w:p w14:paraId="7B2E731A" w14:textId="77777777" w:rsidR="00ED1630" w:rsidRDefault="00324C2A" w:rsidP="002A009F">
            <w:pPr>
              <w:pStyle w:val="TableParagraph"/>
            </w:pPr>
            <w:bookmarkStart w:id="30" w:name="OLE_LINK10"/>
            <w:bookmarkStart w:id="31" w:name="OLE_LINK9"/>
            <w:proofErr w:type="gramStart"/>
            <w:r>
              <w:t>what</w:t>
            </w:r>
            <w:proofErr w:type="gramEnd"/>
            <w:r>
              <w:rPr>
                <w:spacing w:val="-3"/>
              </w:rPr>
              <w:t xml:space="preserve"> </w:t>
            </w:r>
            <w:r>
              <w:t>is</w:t>
            </w:r>
            <w:r>
              <w:rPr>
                <w:spacing w:val="-2"/>
              </w:rPr>
              <w:t xml:space="preserve"> </w:t>
            </w:r>
            <w:r>
              <w:t>the</w:t>
            </w:r>
            <w:r>
              <w:rPr>
                <w:spacing w:val="-3"/>
              </w:rPr>
              <w:t xml:space="preserve"> </w:t>
            </w:r>
            <w:r>
              <w:t>capability</w:t>
            </w:r>
            <w:r>
              <w:rPr>
                <w:spacing w:val="-1"/>
              </w:rPr>
              <w:t xml:space="preserve"> </w:t>
            </w:r>
            <w:r>
              <w:t>of</w:t>
            </w:r>
            <w:r>
              <w:rPr>
                <w:spacing w:val="-2"/>
              </w:rPr>
              <w:t xml:space="preserve"> </w:t>
            </w:r>
            <w:r>
              <w:t>the</w:t>
            </w:r>
            <w:r>
              <w:rPr>
                <w:spacing w:val="-38"/>
              </w:rPr>
              <w:t xml:space="preserve"> </w:t>
            </w:r>
            <w:r>
              <w:t>technology?</w:t>
            </w:r>
            <w:bookmarkEnd w:id="30"/>
            <w:r>
              <w:t xml:space="preserve"> (i.e. nominal</w:t>
            </w:r>
            <w:r>
              <w:rPr>
                <w:spacing w:val="1"/>
              </w:rPr>
              <w:t xml:space="preserve"> </w:t>
            </w:r>
            <w:r>
              <w:t xml:space="preserve">range; data </w:t>
            </w:r>
            <w:r>
              <w:lastRenderedPageBreak/>
              <w:t>throughput;</w:t>
            </w:r>
            <w:r>
              <w:rPr>
                <w:spacing w:val="1"/>
              </w:rPr>
              <w:t xml:space="preserve"> </w:t>
            </w:r>
            <w:r>
              <w:t>support</w:t>
            </w:r>
            <w:r>
              <w:rPr>
                <w:spacing w:val="-3"/>
              </w:rPr>
              <w:t xml:space="preserve"> </w:t>
            </w:r>
            <w:r>
              <w:t>for</w:t>
            </w:r>
            <w:r>
              <w:rPr>
                <w:spacing w:val="-2"/>
              </w:rPr>
              <w:t xml:space="preserve"> </w:t>
            </w:r>
            <w:r>
              <w:t>audio /</w:t>
            </w:r>
            <w:r>
              <w:rPr>
                <w:spacing w:val="-1"/>
              </w:rPr>
              <w:t xml:space="preserve"> </w:t>
            </w:r>
            <w:r>
              <w:t>video?)</w:t>
            </w:r>
            <w:bookmarkEnd w:id="31"/>
            <w:r>
              <w:rPr>
                <w:rFonts w:eastAsia="SimSun"/>
              </w:rPr>
              <w:t xml:space="preserve"> </w:t>
            </w:r>
          </w:p>
        </w:tc>
        <w:tc>
          <w:tcPr>
            <w:tcW w:w="2959" w:type="dxa"/>
          </w:tcPr>
          <w:p w14:paraId="7B2E731B" w14:textId="77777777" w:rsidR="00ED1630" w:rsidRDefault="00324C2A" w:rsidP="002A009F">
            <w:pPr>
              <w:pStyle w:val="TableParagraph"/>
            </w:pPr>
            <w:r>
              <w:lastRenderedPageBreak/>
              <w:t xml:space="preserve">The detailed technical capability of the system has been described in the input </w:t>
            </w:r>
            <w:r>
              <w:lastRenderedPageBreak/>
              <w:t>paper. The measurement error of all targets’ air draft within a range of 5 km can be less than 1 meter.</w:t>
            </w:r>
          </w:p>
        </w:tc>
        <w:tc>
          <w:tcPr>
            <w:tcW w:w="2430" w:type="dxa"/>
          </w:tcPr>
          <w:p w14:paraId="7B2E731C" w14:textId="77777777" w:rsidR="00ED1630" w:rsidRDefault="00ED1630" w:rsidP="002A009F">
            <w:pPr>
              <w:pStyle w:val="TableParagraph"/>
            </w:pPr>
          </w:p>
        </w:tc>
        <w:tc>
          <w:tcPr>
            <w:tcW w:w="4505" w:type="dxa"/>
          </w:tcPr>
          <w:p w14:paraId="7B2E731D" w14:textId="77777777" w:rsidR="00ED1630" w:rsidRDefault="00324C2A" w:rsidP="002A009F">
            <w:pPr>
              <w:pStyle w:val="TableParagraph"/>
            </w:pPr>
            <w:ins w:id="32" w:author="Jillian Carson-Jackson" w:date="2024-01-15T17:01:00Z">
              <w:r>
                <w:t>Noted</w:t>
              </w:r>
            </w:ins>
          </w:p>
        </w:tc>
        <w:tc>
          <w:tcPr>
            <w:tcW w:w="1926" w:type="dxa"/>
            <w:gridSpan w:val="5"/>
          </w:tcPr>
          <w:p w14:paraId="7B2E731E" w14:textId="77777777" w:rsidR="00ED1630" w:rsidRDefault="00ED1630" w:rsidP="002A009F">
            <w:pPr>
              <w:pStyle w:val="TableParagraph"/>
            </w:pPr>
          </w:p>
        </w:tc>
      </w:tr>
      <w:tr w:rsidR="00ED1630" w14:paraId="7B2E7328" w14:textId="77777777" w:rsidTr="001A122C">
        <w:trPr>
          <w:trHeight w:val="505"/>
        </w:trPr>
        <w:tc>
          <w:tcPr>
            <w:tcW w:w="1234" w:type="dxa"/>
          </w:tcPr>
          <w:p w14:paraId="7B2E7320" w14:textId="77777777" w:rsidR="00ED1630" w:rsidRDefault="00ED1630" w:rsidP="002A009F">
            <w:pPr>
              <w:pStyle w:val="TableParagraph"/>
            </w:pPr>
          </w:p>
          <w:p w14:paraId="7B2E7321" w14:textId="77777777" w:rsidR="00ED1630" w:rsidRDefault="00324C2A" w:rsidP="002A009F">
            <w:pPr>
              <w:pStyle w:val="TableParagraph"/>
            </w:pPr>
            <w:r>
              <w:t>15.</w:t>
            </w:r>
          </w:p>
        </w:tc>
        <w:tc>
          <w:tcPr>
            <w:tcW w:w="2302" w:type="dxa"/>
          </w:tcPr>
          <w:p w14:paraId="7B2E7322" w14:textId="77777777" w:rsidR="00ED1630" w:rsidRDefault="00324C2A" w:rsidP="002A009F">
            <w:pPr>
              <w:pStyle w:val="TableParagraph"/>
            </w:pPr>
            <w:bookmarkStart w:id="33" w:name="OLE_LINK11"/>
            <w:r>
              <w:t>What</w:t>
            </w:r>
            <w:r>
              <w:rPr>
                <w:spacing w:val="-4"/>
              </w:rPr>
              <w:t xml:space="preserve"> </w:t>
            </w:r>
            <w:r>
              <w:t>is</w:t>
            </w:r>
            <w:r>
              <w:rPr>
                <w:spacing w:val="-3"/>
              </w:rPr>
              <w:t xml:space="preserve"> </w:t>
            </w:r>
            <w:r>
              <w:t>the</w:t>
            </w:r>
            <w:r>
              <w:rPr>
                <w:spacing w:val="-3"/>
              </w:rPr>
              <w:t xml:space="preserve"> </w:t>
            </w:r>
            <w:r>
              <w:t>scalability</w:t>
            </w:r>
            <w:r>
              <w:rPr>
                <w:spacing w:val="-3"/>
              </w:rPr>
              <w:t xml:space="preserve"> </w:t>
            </w:r>
            <w:r>
              <w:t>of</w:t>
            </w:r>
            <w:r>
              <w:rPr>
                <w:spacing w:val="-2"/>
              </w:rPr>
              <w:t xml:space="preserve"> </w:t>
            </w:r>
            <w:r>
              <w:t>the</w:t>
            </w:r>
            <w:r>
              <w:rPr>
                <w:spacing w:val="-37"/>
              </w:rPr>
              <w:t xml:space="preserve"> </w:t>
            </w:r>
            <w:r>
              <w:t>technology?</w:t>
            </w:r>
            <w:bookmarkEnd w:id="33"/>
          </w:p>
        </w:tc>
        <w:tc>
          <w:tcPr>
            <w:tcW w:w="2959" w:type="dxa"/>
          </w:tcPr>
          <w:p w14:paraId="7B2E7323" w14:textId="77777777" w:rsidR="00ED1630" w:rsidRDefault="00324C2A" w:rsidP="002A009F">
            <w:pPr>
              <w:pStyle w:val="TableParagraph"/>
            </w:pPr>
            <w:r>
              <w:t>Y</w:t>
            </w:r>
            <w:r>
              <w:rPr>
                <w:rFonts w:hint="eastAsia"/>
              </w:rPr>
              <w:t>es</w:t>
            </w:r>
            <w:r>
              <w:t>, t</w:t>
            </w:r>
            <w:r>
              <w:rPr>
                <w:rFonts w:hint="eastAsia"/>
              </w:rPr>
              <w:t xml:space="preserve">he system </w:t>
            </w:r>
            <w:r>
              <w:t>has</w:t>
            </w:r>
            <w:r>
              <w:rPr>
                <w:rFonts w:hint="eastAsia"/>
              </w:rPr>
              <w:t xml:space="preserve"> </w:t>
            </w:r>
            <w:r>
              <w:t>been designed with</w:t>
            </w:r>
            <w:r>
              <w:rPr>
                <w:rFonts w:hint="eastAsia"/>
              </w:rPr>
              <w:t xml:space="preserve"> multiple data interfaces, which can access tide </w:t>
            </w:r>
            <w:r>
              <w:t xml:space="preserve">and </w:t>
            </w:r>
            <w:r>
              <w:rPr>
                <w:rFonts w:hint="eastAsia"/>
              </w:rPr>
              <w:t xml:space="preserve">hydrometeorological data as needed </w:t>
            </w:r>
            <w:r>
              <w:t>for users to</w:t>
            </w:r>
            <w:r>
              <w:rPr>
                <w:rFonts w:hint="eastAsia"/>
              </w:rPr>
              <w:t xml:space="preserve"> grasp </w:t>
            </w:r>
            <w:r>
              <w:t>the real-time</w:t>
            </w:r>
            <w:r>
              <w:rPr>
                <w:rFonts w:hint="eastAsia"/>
              </w:rPr>
              <w:t xml:space="preserve"> natural environmental </w:t>
            </w:r>
            <w:r>
              <w:t>condition</w:t>
            </w:r>
            <w:r>
              <w:rPr>
                <w:rFonts w:hint="eastAsia"/>
              </w:rPr>
              <w:t xml:space="preserve"> in </w:t>
            </w:r>
            <w:r>
              <w:t xml:space="preserve">the </w:t>
            </w:r>
            <w:r>
              <w:rPr>
                <w:rFonts w:hint="eastAsia"/>
              </w:rPr>
              <w:t>bridge water. </w:t>
            </w:r>
          </w:p>
        </w:tc>
        <w:tc>
          <w:tcPr>
            <w:tcW w:w="2430" w:type="dxa"/>
          </w:tcPr>
          <w:p w14:paraId="7B2E7324" w14:textId="77777777" w:rsidR="00ED1630" w:rsidRDefault="00324C2A" w:rsidP="002A009F">
            <w:pPr>
              <w:pStyle w:val="TableParagraph"/>
            </w:pPr>
            <w:r>
              <w:t>The system could also be used for ship identification to monitor smuggling</w:t>
            </w:r>
            <w:r>
              <w:rPr>
                <w:rFonts w:hint="eastAsia"/>
              </w:rPr>
              <w:t>.</w:t>
            </w:r>
            <w:r>
              <w:t xml:space="preserve"> </w:t>
            </w:r>
          </w:p>
        </w:tc>
        <w:tc>
          <w:tcPr>
            <w:tcW w:w="4505" w:type="dxa"/>
          </w:tcPr>
          <w:p w14:paraId="7B2E7325" w14:textId="77777777" w:rsidR="00ED1630" w:rsidRDefault="00324C2A" w:rsidP="002A009F">
            <w:pPr>
              <w:pStyle w:val="TableParagraph"/>
              <w:rPr>
                <w:ins w:id="34" w:author="Jillian Carson-Jackson" w:date="2024-01-15T17:01:00Z"/>
              </w:rPr>
            </w:pPr>
            <w:ins w:id="35" w:author="Jillian Carson-Jackson" w:date="2024-01-15T17:01:00Z">
              <w:r>
                <w:t xml:space="preserve">Appears to be very scalable with the offsite calculations and updates of equipment. </w:t>
              </w:r>
            </w:ins>
          </w:p>
          <w:p w14:paraId="7B2E7326" w14:textId="77777777" w:rsidR="00ED1630" w:rsidRDefault="00324C2A" w:rsidP="002A009F">
            <w:pPr>
              <w:pStyle w:val="TableParagraph"/>
            </w:pPr>
            <w:ins w:id="36" w:author="Jillian Carson-Jackson" w:date="2024-01-15T17:01:00Z">
              <w:r>
                <w:t xml:space="preserve">Identified additional uses. </w:t>
              </w:r>
            </w:ins>
          </w:p>
        </w:tc>
        <w:tc>
          <w:tcPr>
            <w:tcW w:w="1926" w:type="dxa"/>
            <w:gridSpan w:val="5"/>
          </w:tcPr>
          <w:p w14:paraId="7B2E7327" w14:textId="77777777" w:rsidR="00ED1630" w:rsidRDefault="00ED1630" w:rsidP="002A009F">
            <w:pPr>
              <w:pStyle w:val="TableParagraph"/>
            </w:pPr>
          </w:p>
        </w:tc>
      </w:tr>
      <w:tr w:rsidR="00ED1630" w14:paraId="7B2E7330" w14:textId="77777777" w:rsidTr="001A122C">
        <w:trPr>
          <w:trHeight w:val="505"/>
        </w:trPr>
        <w:tc>
          <w:tcPr>
            <w:tcW w:w="1234" w:type="dxa"/>
          </w:tcPr>
          <w:p w14:paraId="7B2E7329" w14:textId="77777777" w:rsidR="00ED1630" w:rsidRDefault="00ED1630" w:rsidP="002A009F">
            <w:pPr>
              <w:pStyle w:val="TableParagraph"/>
            </w:pPr>
          </w:p>
          <w:p w14:paraId="7B2E732A" w14:textId="77777777" w:rsidR="00ED1630" w:rsidRDefault="00324C2A" w:rsidP="002A009F">
            <w:pPr>
              <w:pStyle w:val="TableParagraph"/>
            </w:pPr>
            <w:r>
              <w:t>16.</w:t>
            </w:r>
          </w:p>
        </w:tc>
        <w:tc>
          <w:tcPr>
            <w:tcW w:w="2302" w:type="dxa"/>
          </w:tcPr>
          <w:p w14:paraId="7B2E732B" w14:textId="77777777" w:rsidR="00ED1630" w:rsidRDefault="00324C2A" w:rsidP="002A009F">
            <w:pPr>
              <w:pStyle w:val="TableParagraph"/>
            </w:pPr>
            <w:bookmarkStart w:id="37" w:name="OLE_LINK12"/>
            <w:r>
              <w:t>Is the technology backward</w:t>
            </w:r>
            <w:r>
              <w:rPr>
                <w:spacing w:val="-39"/>
              </w:rPr>
              <w:t xml:space="preserve"> </w:t>
            </w:r>
            <w:r>
              <w:t>compatible?</w:t>
            </w:r>
            <w:bookmarkEnd w:id="37"/>
          </w:p>
        </w:tc>
        <w:tc>
          <w:tcPr>
            <w:tcW w:w="2959" w:type="dxa"/>
          </w:tcPr>
          <w:p w14:paraId="7B2E732C" w14:textId="77777777" w:rsidR="00ED1630" w:rsidRDefault="00324C2A" w:rsidP="002A009F">
            <w:pPr>
              <w:pStyle w:val="TableParagraph"/>
            </w:pPr>
            <w:r>
              <w:t>Yes, with extensive backward compatibility, the data processing and analysis software of this system is an open platform, which can be accessed by a variety of digital objects based on data protocols. And this system can also be used as a subsystem for others.</w:t>
            </w:r>
          </w:p>
        </w:tc>
        <w:tc>
          <w:tcPr>
            <w:tcW w:w="2430" w:type="dxa"/>
          </w:tcPr>
          <w:p w14:paraId="7B2E732D" w14:textId="77777777" w:rsidR="00ED1630" w:rsidRDefault="00ED1630" w:rsidP="002A009F">
            <w:pPr>
              <w:pStyle w:val="TableParagraph"/>
            </w:pPr>
          </w:p>
        </w:tc>
        <w:tc>
          <w:tcPr>
            <w:tcW w:w="4505" w:type="dxa"/>
          </w:tcPr>
          <w:p w14:paraId="7B2E732E" w14:textId="77777777" w:rsidR="00ED1630" w:rsidRDefault="00324C2A" w:rsidP="002A009F">
            <w:pPr>
              <w:pStyle w:val="TableParagraph"/>
            </w:pPr>
            <w:ins w:id="38" w:author="Jillian Carson-Jackson" w:date="2024-01-15T17:01:00Z">
              <w:r>
                <w:t>Note</w:t>
              </w:r>
            </w:ins>
          </w:p>
        </w:tc>
        <w:tc>
          <w:tcPr>
            <w:tcW w:w="1926" w:type="dxa"/>
            <w:gridSpan w:val="5"/>
          </w:tcPr>
          <w:p w14:paraId="7B2E732F" w14:textId="77777777" w:rsidR="00ED1630" w:rsidRDefault="00ED1630" w:rsidP="002A009F">
            <w:pPr>
              <w:pStyle w:val="TableParagraph"/>
            </w:pPr>
          </w:p>
        </w:tc>
      </w:tr>
      <w:tr w:rsidR="00ED1630" w14:paraId="7B2E7338" w14:textId="77777777" w:rsidTr="001A122C">
        <w:trPr>
          <w:trHeight w:val="505"/>
        </w:trPr>
        <w:tc>
          <w:tcPr>
            <w:tcW w:w="1234" w:type="dxa"/>
          </w:tcPr>
          <w:p w14:paraId="7B2E7331" w14:textId="77777777" w:rsidR="00ED1630" w:rsidRDefault="00ED1630" w:rsidP="002A009F">
            <w:pPr>
              <w:pStyle w:val="TableParagraph"/>
            </w:pPr>
          </w:p>
          <w:p w14:paraId="7B2E7332" w14:textId="77777777" w:rsidR="00ED1630" w:rsidRDefault="00324C2A" w:rsidP="002A009F">
            <w:pPr>
              <w:pStyle w:val="TableParagraph"/>
            </w:pPr>
            <w:r>
              <w:t>17.</w:t>
            </w:r>
          </w:p>
        </w:tc>
        <w:tc>
          <w:tcPr>
            <w:tcW w:w="2302" w:type="dxa"/>
          </w:tcPr>
          <w:p w14:paraId="7B2E7333" w14:textId="77777777" w:rsidR="00ED1630" w:rsidRDefault="00324C2A" w:rsidP="002A009F">
            <w:pPr>
              <w:pStyle w:val="TableParagraph"/>
            </w:pPr>
            <w:r>
              <w:t>Is the technology</w:t>
            </w:r>
            <w:r>
              <w:rPr>
                <w:spacing w:val="1"/>
              </w:rPr>
              <w:t xml:space="preserve"> </w:t>
            </w:r>
            <w:r>
              <w:t>dependent</w:t>
            </w:r>
            <w:r>
              <w:rPr>
                <w:spacing w:val="-10"/>
              </w:rPr>
              <w:t xml:space="preserve"> </w:t>
            </w:r>
            <w:r>
              <w:t>on</w:t>
            </w:r>
            <w:r>
              <w:rPr>
                <w:spacing w:val="-9"/>
              </w:rPr>
              <w:t xml:space="preserve"> </w:t>
            </w:r>
            <w:r>
              <w:t>another</w:t>
            </w:r>
            <w:r>
              <w:rPr>
                <w:spacing w:val="-37"/>
              </w:rPr>
              <w:t xml:space="preserve"> </w:t>
            </w:r>
            <w:r>
              <w:t>technology?</w:t>
            </w:r>
          </w:p>
        </w:tc>
        <w:tc>
          <w:tcPr>
            <w:tcW w:w="2959" w:type="dxa"/>
          </w:tcPr>
          <w:p w14:paraId="7B2E7334" w14:textId="77777777" w:rsidR="00ED1630" w:rsidRDefault="00324C2A" w:rsidP="002A009F">
            <w:pPr>
              <w:pStyle w:val="TableParagraph"/>
            </w:pPr>
            <w:r>
              <w:t xml:space="preserve">The concept </w:t>
            </w:r>
            <w:ins w:id="39" w:author="Yang Jun" w:date="2024-01-20T14:16:00Z">
              <w:r>
                <w:t>framework</w:t>
              </w:r>
            </w:ins>
            <w:r>
              <w:t xml:space="preserve"> of this technology is completely independent of other </w:t>
            </w:r>
            <w:r>
              <w:lastRenderedPageBreak/>
              <w:t xml:space="preserve">technologies, but the performance of the system may be affected by the </w:t>
            </w:r>
            <w:r>
              <w:rPr>
                <w:rFonts w:hint="eastAsia"/>
              </w:rPr>
              <w:t>ca</w:t>
            </w:r>
            <w:r>
              <w:t xml:space="preserve">pability of equipment selected such as radar, electro-optical sensor turret, etc. And the data processing </w:t>
            </w:r>
            <w:del w:id="40" w:author="Yang Jun" w:date="2024-01-16T20:16:00Z">
              <w:r>
                <w:delText>rely</w:delText>
              </w:r>
            </w:del>
            <w:ins w:id="41" w:author="Yang Jun" w:date="2024-01-16T20:16:00Z">
              <w:r>
                <w:t>relies</w:t>
              </w:r>
            </w:ins>
            <w:r>
              <w:t xml:space="preserve"> on the image identification and analysis technology.</w:t>
            </w:r>
          </w:p>
        </w:tc>
        <w:tc>
          <w:tcPr>
            <w:tcW w:w="2430" w:type="dxa"/>
          </w:tcPr>
          <w:p w14:paraId="7B2E7335" w14:textId="77777777" w:rsidR="00ED1630" w:rsidRDefault="00ED1630" w:rsidP="002A009F">
            <w:pPr>
              <w:pStyle w:val="TableParagraph"/>
            </w:pPr>
          </w:p>
        </w:tc>
        <w:tc>
          <w:tcPr>
            <w:tcW w:w="4505" w:type="dxa"/>
          </w:tcPr>
          <w:p w14:paraId="7B2E7336" w14:textId="77777777" w:rsidR="00ED1630" w:rsidRDefault="00324C2A" w:rsidP="002A009F">
            <w:pPr>
              <w:pStyle w:val="TableParagraph"/>
            </w:pPr>
            <w:ins w:id="42" w:author="Jillian Carson-Jackson" w:date="2024-01-15T17:01:00Z">
              <w:r>
                <w:t>Noted – this is a combined us</w:t>
              </w:r>
            </w:ins>
            <w:ins w:id="43" w:author="Jillian Carson-Jackson" w:date="2024-01-15T17:02:00Z">
              <w:r>
                <w:t xml:space="preserve">e of different technologies.  </w:t>
              </w:r>
            </w:ins>
          </w:p>
        </w:tc>
        <w:tc>
          <w:tcPr>
            <w:tcW w:w="1926" w:type="dxa"/>
            <w:gridSpan w:val="5"/>
          </w:tcPr>
          <w:p w14:paraId="7B2E7337" w14:textId="77777777" w:rsidR="00ED1630" w:rsidRDefault="00ED1630" w:rsidP="002A009F">
            <w:pPr>
              <w:pStyle w:val="TableParagraph"/>
            </w:pPr>
          </w:p>
        </w:tc>
      </w:tr>
      <w:tr w:rsidR="00ED1630" w14:paraId="7B2E7340" w14:textId="77777777" w:rsidTr="001A122C">
        <w:trPr>
          <w:trHeight w:val="505"/>
        </w:trPr>
        <w:tc>
          <w:tcPr>
            <w:tcW w:w="1234" w:type="dxa"/>
          </w:tcPr>
          <w:p w14:paraId="7B2E7339" w14:textId="77777777" w:rsidR="00ED1630" w:rsidRDefault="00ED1630" w:rsidP="002A009F">
            <w:pPr>
              <w:pStyle w:val="TableParagraph"/>
            </w:pPr>
          </w:p>
          <w:p w14:paraId="7B2E733A" w14:textId="77777777" w:rsidR="00ED1630" w:rsidRDefault="00324C2A" w:rsidP="002A009F">
            <w:pPr>
              <w:pStyle w:val="TableParagraph"/>
            </w:pPr>
            <w:r>
              <w:t>18.</w:t>
            </w:r>
          </w:p>
        </w:tc>
        <w:tc>
          <w:tcPr>
            <w:tcW w:w="2302" w:type="dxa"/>
          </w:tcPr>
          <w:p w14:paraId="7B2E733B" w14:textId="77777777" w:rsidR="00ED1630" w:rsidRDefault="00324C2A" w:rsidP="002A009F">
            <w:pPr>
              <w:pStyle w:val="TableParagraph"/>
            </w:pPr>
            <w:r>
              <w:t>Can</w:t>
            </w:r>
            <w:r>
              <w:rPr>
                <w:spacing w:val="-7"/>
              </w:rPr>
              <w:t xml:space="preserve"> </w:t>
            </w:r>
            <w:r>
              <w:t>the</w:t>
            </w:r>
            <w:r>
              <w:rPr>
                <w:spacing w:val="-6"/>
              </w:rPr>
              <w:t xml:space="preserve"> </w:t>
            </w:r>
            <w:r>
              <w:t>technology</w:t>
            </w:r>
            <w:r>
              <w:rPr>
                <w:spacing w:val="-6"/>
              </w:rPr>
              <w:t xml:space="preserve"> </w:t>
            </w:r>
            <w:r>
              <w:t>be</w:t>
            </w:r>
            <w:r>
              <w:rPr>
                <w:spacing w:val="-37"/>
              </w:rPr>
              <w:t xml:space="preserve"> </w:t>
            </w:r>
            <w:r>
              <w:t>demonstrated?</w:t>
            </w:r>
          </w:p>
        </w:tc>
        <w:tc>
          <w:tcPr>
            <w:tcW w:w="2959" w:type="dxa"/>
          </w:tcPr>
          <w:p w14:paraId="7B2E733C" w14:textId="77777777" w:rsidR="00ED1630" w:rsidRDefault="00324C2A" w:rsidP="002A009F">
            <w:pPr>
              <w:pStyle w:val="TableParagraph"/>
            </w:pPr>
            <w:r>
              <w:rPr>
                <w:rFonts w:hint="eastAsia"/>
              </w:rPr>
              <w:t>Yes.</w:t>
            </w:r>
            <w:r>
              <w:t xml:space="preserve"> A </w:t>
            </w:r>
            <w:r>
              <w:rPr>
                <w:rFonts w:hint="eastAsia"/>
              </w:rPr>
              <w:t xml:space="preserve">preliminary test and </w:t>
            </w:r>
            <w:ins w:id="44" w:author="Yang Jun" w:date="2024-01-16T21:29:00Z">
              <w:r>
                <w:t xml:space="preserve">error </w:t>
              </w:r>
            </w:ins>
            <w:r>
              <w:rPr>
                <w:rFonts w:hint="eastAsia"/>
              </w:rPr>
              <w:t xml:space="preserve">data </w:t>
            </w:r>
            <w:del w:id="45" w:author="Yang Jun" w:date="2024-01-16T21:29:00Z">
              <w:r>
                <w:rPr>
                  <w:rFonts w:hint="eastAsia"/>
                </w:rPr>
                <w:delText xml:space="preserve">accumulation </w:delText>
              </w:r>
            </w:del>
            <w:ins w:id="46" w:author="Yang Jun" w:date="2024-01-16T21:29:00Z">
              <w:r>
                <w:t>collection</w:t>
              </w:r>
              <w:r>
                <w:rPr>
                  <w:rFonts w:hint="eastAsia"/>
                </w:rPr>
                <w:t xml:space="preserve"> </w:t>
              </w:r>
            </w:ins>
            <w:r>
              <w:rPr>
                <w:rFonts w:hint="eastAsia"/>
              </w:rPr>
              <w:t xml:space="preserve">in </w:t>
            </w:r>
            <w:proofErr w:type="spellStart"/>
            <w:r>
              <w:rPr>
                <w:rFonts w:hint="eastAsia"/>
              </w:rPr>
              <w:t>Zhoudai</w:t>
            </w:r>
            <w:proofErr w:type="spellEnd"/>
            <w:r>
              <w:rPr>
                <w:rFonts w:hint="eastAsia"/>
              </w:rPr>
              <w:t xml:space="preserve"> Bridge</w:t>
            </w:r>
            <w:r>
              <w:t xml:space="preserve"> water had been conducted.</w:t>
            </w:r>
          </w:p>
        </w:tc>
        <w:tc>
          <w:tcPr>
            <w:tcW w:w="2430" w:type="dxa"/>
          </w:tcPr>
          <w:p w14:paraId="7B2E733D" w14:textId="77777777" w:rsidR="00ED1630" w:rsidRDefault="00ED1630" w:rsidP="002A009F">
            <w:pPr>
              <w:pStyle w:val="TableParagraph"/>
            </w:pPr>
          </w:p>
        </w:tc>
        <w:tc>
          <w:tcPr>
            <w:tcW w:w="4505" w:type="dxa"/>
          </w:tcPr>
          <w:p w14:paraId="7B2E733E" w14:textId="77777777" w:rsidR="00ED1630" w:rsidRDefault="00324C2A" w:rsidP="002A009F">
            <w:pPr>
              <w:pStyle w:val="TableParagraph"/>
            </w:pPr>
            <w:ins w:id="47" w:author="Jillian Carson-Jackson" w:date="2024-01-15T17:02:00Z">
              <w:r>
                <w:t>Noted (updated presentation for DTEC02)</w:t>
              </w:r>
            </w:ins>
          </w:p>
        </w:tc>
        <w:tc>
          <w:tcPr>
            <w:tcW w:w="1926" w:type="dxa"/>
            <w:gridSpan w:val="5"/>
          </w:tcPr>
          <w:p w14:paraId="7B2E733F" w14:textId="77777777" w:rsidR="00ED1630" w:rsidRDefault="00ED1630" w:rsidP="002A009F">
            <w:pPr>
              <w:pStyle w:val="TableParagraph"/>
            </w:pPr>
          </w:p>
        </w:tc>
      </w:tr>
      <w:tr w:rsidR="00ED1630" w14:paraId="7B2E7348" w14:textId="77777777" w:rsidTr="001A122C">
        <w:trPr>
          <w:trHeight w:val="505"/>
        </w:trPr>
        <w:tc>
          <w:tcPr>
            <w:tcW w:w="1234" w:type="dxa"/>
          </w:tcPr>
          <w:p w14:paraId="7B2E7341" w14:textId="77777777" w:rsidR="00ED1630" w:rsidRDefault="00ED1630" w:rsidP="002A009F">
            <w:pPr>
              <w:pStyle w:val="TableParagraph"/>
            </w:pPr>
          </w:p>
          <w:p w14:paraId="7B2E7342" w14:textId="77777777" w:rsidR="00ED1630" w:rsidRDefault="00324C2A" w:rsidP="002A009F">
            <w:pPr>
              <w:pStyle w:val="TableParagraph"/>
            </w:pPr>
            <w:r>
              <w:t>19.</w:t>
            </w:r>
          </w:p>
        </w:tc>
        <w:tc>
          <w:tcPr>
            <w:tcW w:w="2302" w:type="dxa"/>
          </w:tcPr>
          <w:p w14:paraId="7B2E7343" w14:textId="77777777" w:rsidR="00ED1630" w:rsidRDefault="00324C2A" w:rsidP="002A009F">
            <w:pPr>
              <w:pStyle w:val="TableParagraph"/>
            </w:pPr>
            <w:r>
              <w:t>Are</w:t>
            </w:r>
            <w:r>
              <w:rPr>
                <w:spacing w:val="-3"/>
              </w:rPr>
              <w:t xml:space="preserve"> </w:t>
            </w:r>
            <w:r>
              <w:t>there</w:t>
            </w:r>
            <w:r>
              <w:rPr>
                <w:spacing w:val="-3"/>
              </w:rPr>
              <w:t xml:space="preserve"> </w:t>
            </w:r>
            <w:r>
              <w:t>any</w:t>
            </w:r>
            <w:r>
              <w:rPr>
                <w:spacing w:val="-2"/>
              </w:rPr>
              <w:t xml:space="preserve"> </w:t>
            </w:r>
            <w:r>
              <w:t>results</w:t>
            </w:r>
            <w:r>
              <w:rPr>
                <w:spacing w:val="-3"/>
              </w:rPr>
              <w:t xml:space="preserve"> </w:t>
            </w:r>
            <w:r>
              <w:t>and</w:t>
            </w:r>
            <w:r>
              <w:rPr>
                <w:spacing w:val="-38"/>
              </w:rPr>
              <w:t xml:space="preserve"> </w:t>
            </w:r>
            <w:r>
              <w:t>test</w:t>
            </w:r>
            <w:r>
              <w:rPr>
                <w:spacing w:val="-2"/>
              </w:rPr>
              <w:t xml:space="preserve"> </w:t>
            </w:r>
            <w:r>
              <w:t>bed?</w:t>
            </w:r>
            <w:r>
              <w:rPr>
                <w:spacing w:val="-1"/>
              </w:rPr>
              <w:t xml:space="preserve"> </w:t>
            </w:r>
            <w:r>
              <w:t>Please</w:t>
            </w:r>
            <w:r>
              <w:rPr>
                <w:spacing w:val="-1"/>
              </w:rPr>
              <w:t xml:space="preserve"> </w:t>
            </w:r>
            <w:r>
              <w:t>List</w:t>
            </w:r>
          </w:p>
        </w:tc>
        <w:tc>
          <w:tcPr>
            <w:tcW w:w="2959" w:type="dxa"/>
          </w:tcPr>
          <w:p w14:paraId="7B2E7344" w14:textId="77777777" w:rsidR="00ED1630" w:rsidRDefault="00324C2A" w:rsidP="002A009F">
            <w:pPr>
              <w:pStyle w:val="TableParagraph"/>
            </w:pPr>
            <w:ins w:id="48" w:author="Yang Jun" w:date="2024-01-16T21:24:00Z">
              <w:r>
                <w:t>The</w:t>
              </w:r>
            </w:ins>
            <w:ins w:id="49" w:author="Yang Jun" w:date="2024-01-17T10:57:00Z">
              <w:r>
                <w:t xml:space="preserve"> </w:t>
              </w:r>
            </w:ins>
            <w:ins w:id="50" w:author="Yang Jun" w:date="2024-01-17T10:58:00Z">
              <w:r>
                <w:t>prototype</w:t>
              </w:r>
            </w:ins>
            <w:del w:id="51" w:author="Yang Jun" w:date="2024-01-16T21:24:00Z">
              <w:r>
                <w:delText>field application</w:delText>
              </w:r>
            </w:del>
            <w:r>
              <w:t xml:space="preserve"> test was conducted and </w:t>
            </w:r>
            <w:del w:id="52" w:author="Yang Jun" w:date="2024-01-16T21:25:00Z">
              <w:r>
                <w:delText>is ongoing.</w:delText>
              </w:r>
            </w:del>
            <w:ins w:id="53" w:author="Yang Jun" w:date="2024-01-16T21:25:00Z">
              <w:r>
                <w:t xml:space="preserve">the first application </w:t>
              </w:r>
            </w:ins>
            <w:ins w:id="54" w:author="Yang Jun" w:date="2024-01-16T21:26:00Z">
              <w:r>
                <w:rPr>
                  <w:lang w:val="en-GB"/>
                </w:rPr>
                <w:t xml:space="preserve">had </w:t>
              </w:r>
            </w:ins>
            <w:ins w:id="55" w:author="Yang Jun" w:date="2024-01-16T21:27:00Z">
              <w:r>
                <w:rPr>
                  <w:lang w:val="en-GB"/>
                </w:rPr>
                <w:t xml:space="preserve">recently </w:t>
              </w:r>
            </w:ins>
            <w:ins w:id="56" w:author="Yang Jun" w:date="2024-01-16T21:26:00Z">
              <w:r>
                <w:rPr>
                  <w:lang w:val="en-GB"/>
                </w:rPr>
                <w:t>received a preliminary acceptance and approval</w:t>
              </w:r>
            </w:ins>
            <w:del w:id="57" w:author="Yang Jun" w:date="2024-01-16T21:26:00Z">
              <w:r>
                <w:delText xml:space="preserve"> </w:delText>
              </w:r>
            </w:del>
            <w:del w:id="58" w:author="Yang Jun" w:date="2024-01-16T21:25:00Z">
              <w:r>
                <w:delText xml:space="preserve"> R</w:delText>
              </w:r>
            </w:del>
            <w:del w:id="59" w:author="Yang Jun" w:date="2024-01-16T21:26:00Z">
              <w:r>
                <w:delText>ecently approved</w:delText>
              </w:r>
            </w:del>
            <w:r>
              <w:t xml:space="preserve"> for ongoing </w:t>
            </w:r>
            <w:del w:id="60" w:author="Yang Jun" w:date="2024-01-16T21:27:00Z">
              <w:r>
                <w:delText>use</w:delText>
              </w:r>
            </w:del>
            <w:ins w:id="61" w:author="Yang Jun" w:date="2024-01-16T21:27:00Z">
              <w:r>
                <w:t>trail run</w:t>
              </w:r>
            </w:ins>
            <w:ins w:id="62" w:author="Yang Jun" w:date="2024-01-16T21:24:00Z">
              <w:r>
                <w:t>.</w:t>
              </w:r>
            </w:ins>
            <w:del w:id="63" w:author="Yang Jun" w:date="2024-01-16T21:24:00Z">
              <w:r>
                <w:delText xml:space="preserve"> (as presented at DTEC02O</w:delText>
              </w:r>
            </w:del>
          </w:p>
        </w:tc>
        <w:tc>
          <w:tcPr>
            <w:tcW w:w="2430" w:type="dxa"/>
          </w:tcPr>
          <w:p w14:paraId="7B2E7345" w14:textId="77777777" w:rsidR="00ED1630" w:rsidRDefault="00ED1630" w:rsidP="002A009F">
            <w:pPr>
              <w:pStyle w:val="TableParagraph"/>
            </w:pPr>
          </w:p>
        </w:tc>
        <w:tc>
          <w:tcPr>
            <w:tcW w:w="4505" w:type="dxa"/>
          </w:tcPr>
          <w:p w14:paraId="7B2E7346" w14:textId="77777777" w:rsidR="00ED1630" w:rsidRDefault="00324C2A" w:rsidP="002A009F">
            <w:pPr>
              <w:pStyle w:val="TableParagraph"/>
            </w:pPr>
            <w:ins w:id="64" w:author="Jillian Carson-Jackson" w:date="2024-01-15T17:03:00Z">
              <w:r>
                <w:t>Noted (amend based on discussion / DTEC02 pr</w:t>
              </w:r>
            </w:ins>
            <w:ins w:id="65" w:author="Jillian Carson-Jackson" w:date="2024-01-15T17:04:00Z">
              <w:r>
                <w:t>e</w:t>
              </w:r>
            </w:ins>
            <w:ins w:id="66" w:author="Jillian Carson-Jackson" w:date="2024-01-15T17:03:00Z">
              <w:r>
                <w:t>sentation)</w:t>
              </w:r>
            </w:ins>
          </w:p>
        </w:tc>
        <w:tc>
          <w:tcPr>
            <w:tcW w:w="1926" w:type="dxa"/>
            <w:gridSpan w:val="5"/>
          </w:tcPr>
          <w:p w14:paraId="7B2E7347" w14:textId="77777777" w:rsidR="00ED1630" w:rsidRDefault="00ED1630" w:rsidP="002A009F">
            <w:pPr>
              <w:pStyle w:val="TableParagraph"/>
            </w:pPr>
          </w:p>
        </w:tc>
      </w:tr>
      <w:tr w:rsidR="00ED1630" w14:paraId="7B2E7352" w14:textId="77777777" w:rsidTr="001A122C">
        <w:trPr>
          <w:trHeight w:val="505"/>
        </w:trPr>
        <w:tc>
          <w:tcPr>
            <w:tcW w:w="1234" w:type="dxa"/>
          </w:tcPr>
          <w:p w14:paraId="7B2E7349" w14:textId="77777777" w:rsidR="00ED1630" w:rsidRDefault="00ED1630" w:rsidP="002A009F">
            <w:pPr>
              <w:pStyle w:val="TableParagraph"/>
            </w:pPr>
          </w:p>
          <w:p w14:paraId="7B2E734A" w14:textId="77777777" w:rsidR="00ED1630" w:rsidRDefault="00324C2A" w:rsidP="002A009F">
            <w:pPr>
              <w:pStyle w:val="TableParagraph"/>
            </w:pPr>
            <w:r>
              <w:t>20.</w:t>
            </w:r>
          </w:p>
        </w:tc>
        <w:tc>
          <w:tcPr>
            <w:tcW w:w="2302" w:type="dxa"/>
          </w:tcPr>
          <w:p w14:paraId="7B2E734B" w14:textId="77777777" w:rsidR="00ED1630" w:rsidRDefault="00324C2A" w:rsidP="002A009F">
            <w:pPr>
              <w:pStyle w:val="TableParagraph"/>
            </w:pPr>
            <w:r>
              <w:t>Is</w:t>
            </w:r>
            <w:r>
              <w:rPr>
                <w:spacing w:val="-6"/>
              </w:rPr>
              <w:t xml:space="preserve"> </w:t>
            </w:r>
            <w:r>
              <w:t>there</w:t>
            </w:r>
            <w:r>
              <w:rPr>
                <w:spacing w:val="-6"/>
              </w:rPr>
              <w:t xml:space="preserve"> </w:t>
            </w:r>
            <w:r>
              <w:t>a</w:t>
            </w:r>
            <w:r>
              <w:rPr>
                <w:spacing w:val="-4"/>
              </w:rPr>
              <w:t xml:space="preserve"> </w:t>
            </w:r>
            <w:r>
              <w:t>compliance</w:t>
            </w:r>
            <w:r>
              <w:rPr>
                <w:spacing w:val="-38"/>
              </w:rPr>
              <w:t xml:space="preserve"> </w:t>
            </w:r>
            <w:r>
              <w:t>summary?</w:t>
            </w:r>
          </w:p>
        </w:tc>
        <w:tc>
          <w:tcPr>
            <w:tcW w:w="2959" w:type="dxa"/>
          </w:tcPr>
          <w:p w14:paraId="7B2E734C" w14:textId="77777777" w:rsidR="00ED1630" w:rsidRDefault="00324C2A" w:rsidP="002A009F">
            <w:pPr>
              <w:pStyle w:val="TableParagraph"/>
            </w:pPr>
            <w:ins w:id="67" w:author="Yang Jun" w:date="2024-01-16T20:32:00Z">
              <w:r>
                <w:t xml:space="preserve">There is no quality </w:t>
              </w:r>
            </w:ins>
            <w:ins w:id="68" w:author="Yang Jun" w:date="2024-01-16T20:33:00Z">
              <w:r>
                <w:t>evaluate or certif</w:t>
              </w:r>
            </w:ins>
            <w:ins w:id="69" w:author="Yang Jun" w:date="2024-01-16T20:34:00Z">
              <w:r>
                <w:t xml:space="preserve">ication for the overall </w:t>
              </w:r>
            </w:ins>
            <w:ins w:id="70" w:author="Yang Jun" w:date="2024-01-16T20:35:00Z">
              <w:r>
                <w:t xml:space="preserve">system </w:t>
              </w:r>
            </w:ins>
            <w:ins w:id="71" w:author="Yang Jun" w:date="2024-01-16T20:34:00Z">
              <w:r>
                <w:t xml:space="preserve">at </w:t>
              </w:r>
            </w:ins>
            <w:ins w:id="72" w:author="Yang Jun" w:date="2024-01-16T21:28:00Z">
              <w:r>
                <w:t xml:space="preserve">the </w:t>
              </w:r>
            </w:ins>
            <w:ins w:id="73" w:author="Yang Jun" w:date="2024-01-16T20:35:00Z">
              <w:r>
                <w:t>present</w:t>
              </w:r>
            </w:ins>
            <w:ins w:id="74" w:author="Yang Jun" w:date="2024-01-16T20:34:00Z">
              <w:r>
                <w:t xml:space="preserve"> stage, however t</w:t>
              </w:r>
            </w:ins>
            <w:del w:id="75" w:author="Yang Jun" w:date="2024-01-16T20:34:00Z">
              <w:r>
                <w:delText>T</w:delText>
              </w:r>
            </w:del>
            <w:r>
              <w:t xml:space="preserve">he </w:t>
            </w:r>
            <w:proofErr w:type="gramStart"/>
            <w:r>
              <w:t>design</w:t>
            </w:r>
            <w:proofErr w:type="gramEnd"/>
            <w:r>
              <w:t xml:space="preserve"> and </w:t>
            </w:r>
            <w:r>
              <w:lastRenderedPageBreak/>
              <w:t>operation of the system comply with the following mandatory national standards of China:</w:t>
            </w:r>
          </w:p>
          <w:p w14:paraId="7B2E734D" w14:textId="77777777" w:rsidR="00ED1630" w:rsidRDefault="00324C2A" w:rsidP="002A009F">
            <w:pPr>
              <w:pStyle w:val="TableParagraph"/>
            </w:pPr>
            <w:r>
              <w:rPr>
                <w:rFonts w:hint="eastAsia"/>
              </w:rPr>
              <w:t>GB</w:t>
            </w:r>
            <w:r>
              <w:t>/T 37417 (IEC62065)</w:t>
            </w:r>
            <w:r>
              <w:rPr>
                <w:rFonts w:ascii="SimSun" w:eastAsia="SimSun" w:hAnsi="SimSun" w:cs="SimSun"/>
              </w:rPr>
              <w:t xml:space="preserve"> </w:t>
            </w:r>
            <w:r>
              <w:t xml:space="preserve">Maritime navigation and radiocommunication equipment and systems </w:t>
            </w:r>
            <w:r>
              <w:rPr>
                <w:rFonts w:hint="eastAsia"/>
              </w:rPr>
              <w:t>t</w:t>
            </w:r>
            <w:r>
              <w:t>rack control systems operational and performance requirements, methods of testing and required test results</w:t>
            </w:r>
          </w:p>
          <w:p w14:paraId="7B2E734E" w14:textId="77777777" w:rsidR="00ED1630" w:rsidRDefault="00324C2A" w:rsidP="002A009F">
            <w:pPr>
              <w:pStyle w:val="TableParagraph"/>
            </w:pPr>
            <w:r>
              <w:rPr>
                <w:rFonts w:hint="eastAsia"/>
              </w:rPr>
              <w:t>GB</w:t>
            </w:r>
            <w:r>
              <w:t>/T 25444.1</w:t>
            </w:r>
            <w:r>
              <w:rPr>
                <w:rFonts w:hint="eastAsia"/>
              </w:rPr>
              <w:t>(</w:t>
            </w:r>
            <w:r>
              <w:t>IEC61892) Mobile and fixed offshore units’ electrical installations--Part 1</w:t>
            </w:r>
            <w:r>
              <w:rPr>
                <w:rFonts w:ascii="SimSun" w:eastAsia="SimSun" w:hAnsi="SimSun" w:cs="SimSun" w:hint="eastAsia"/>
              </w:rPr>
              <w:t>：</w:t>
            </w:r>
            <w:r>
              <w:t>General requirements and conditions</w:t>
            </w:r>
          </w:p>
        </w:tc>
        <w:tc>
          <w:tcPr>
            <w:tcW w:w="2430" w:type="dxa"/>
          </w:tcPr>
          <w:p w14:paraId="7B2E734F" w14:textId="77777777" w:rsidR="00ED1630" w:rsidRDefault="00ED1630" w:rsidP="002A009F">
            <w:pPr>
              <w:pStyle w:val="TableParagraph"/>
            </w:pPr>
          </w:p>
        </w:tc>
        <w:tc>
          <w:tcPr>
            <w:tcW w:w="4505" w:type="dxa"/>
          </w:tcPr>
          <w:p w14:paraId="7B2E7350" w14:textId="77777777" w:rsidR="00ED1630" w:rsidRDefault="00324C2A" w:rsidP="002A009F">
            <w:pPr>
              <w:pStyle w:val="TableParagraph"/>
            </w:pPr>
            <w:ins w:id="76" w:author="Jillian Carson-Jackson" w:date="2024-01-15T17:04:00Z">
              <w:r>
                <w:t xml:space="preserve">[to confirm – is the </w:t>
              </w:r>
            </w:ins>
            <w:ins w:id="77" w:author="Jillian Carson-Jackson" w:date="2024-01-15T17:05:00Z">
              <w:r>
                <w:t xml:space="preserve">combination of the sensors / calculations and presentation included in any quality monitoring or quality management approach] </w:t>
              </w:r>
            </w:ins>
          </w:p>
        </w:tc>
        <w:tc>
          <w:tcPr>
            <w:tcW w:w="1926" w:type="dxa"/>
            <w:gridSpan w:val="5"/>
          </w:tcPr>
          <w:p w14:paraId="7B2E7351" w14:textId="77777777" w:rsidR="00ED1630" w:rsidRDefault="00ED1630" w:rsidP="002A009F">
            <w:pPr>
              <w:pStyle w:val="TableParagraph"/>
            </w:pPr>
          </w:p>
        </w:tc>
      </w:tr>
      <w:tr w:rsidR="00ED1630" w14:paraId="7B2E735B" w14:textId="77777777" w:rsidTr="001A122C">
        <w:trPr>
          <w:trHeight w:val="505"/>
        </w:trPr>
        <w:tc>
          <w:tcPr>
            <w:tcW w:w="1234" w:type="dxa"/>
          </w:tcPr>
          <w:p w14:paraId="7B2E7353" w14:textId="77777777" w:rsidR="00ED1630" w:rsidRDefault="00ED1630" w:rsidP="002A009F">
            <w:pPr>
              <w:pStyle w:val="TableParagraph"/>
            </w:pPr>
          </w:p>
          <w:p w14:paraId="7B2E7354" w14:textId="77777777" w:rsidR="00ED1630" w:rsidRDefault="00ED1630" w:rsidP="002A009F">
            <w:pPr>
              <w:pStyle w:val="TableParagraph"/>
            </w:pPr>
          </w:p>
          <w:p w14:paraId="7B2E7355" w14:textId="77777777" w:rsidR="00ED1630" w:rsidRDefault="00324C2A" w:rsidP="002A009F">
            <w:pPr>
              <w:pStyle w:val="TableParagraph"/>
            </w:pPr>
            <w:r>
              <w:t>21.</w:t>
            </w:r>
          </w:p>
        </w:tc>
        <w:tc>
          <w:tcPr>
            <w:tcW w:w="2302" w:type="dxa"/>
          </w:tcPr>
          <w:p w14:paraId="7B2E7356" w14:textId="77777777" w:rsidR="00ED1630" w:rsidRDefault="00324C2A" w:rsidP="002A009F">
            <w:pPr>
              <w:pStyle w:val="TableParagraph"/>
            </w:pPr>
            <w:r>
              <w:t>Are there legal issues</w:t>
            </w:r>
            <w:r>
              <w:rPr>
                <w:spacing w:val="1"/>
              </w:rPr>
              <w:t xml:space="preserve"> </w:t>
            </w:r>
            <w:r>
              <w:t>associated with the</w:t>
            </w:r>
            <w:r>
              <w:rPr>
                <w:spacing w:val="1"/>
              </w:rPr>
              <w:t xml:space="preserve"> </w:t>
            </w:r>
            <w:r>
              <w:t>implementation</w:t>
            </w:r>
            <w:r>
              <w:rPr>
                <w:spacing w:val="-6"/>
              </w:rPr>
              <w:t xml:space="preserve"> </w:t>
            </w:r>
            <w:r>
              <w:t>of</w:t>
            </w:r>
            <w:r>
              <w:rPr>
                <w:spacing w:val="-4"/>
              </w:rPr>
              <w:t xml:space="preserve"> </w:t>
            </w:r>
            <w:r>
              <w:t>the</w:t>
            </w:r>
            <w:r>
              <w:rPr>
                <w:spacing w:val="-38"/>
              </w:rPr>
              <w:t xml:space="preserve"> </w:t>
            </w:r>
            <w:r>
              <w:t>technology?</w:t>
            </w:r>
          </w:p>
        </w:tc>
        <w:tc>
          <w:tcPr>
            <w:tcW w:w="2959" w:type="dxa"/>
          </w:tcPr>
          <w:p w14:paraId="7B2E7357" w14:textId="77777777" w:rsidR="00ED1630" w:rsidRDefault="00324C2A" w:rsidP="002A009F">
            <w:pPr>
              <w:pStyle w:val="TableParagraph"/>
            </w:pPr>
            <w:r>
              <w:rPr>
                <w:rFonts w:hint="eastAsia"/>
              </w:rPr>
              <w:t>No.</w:t>
            </w:r>
            <w:r>
              <w:t xml:space="preserve"> The system uses existing technology. </w:t>
            </w:r>
            <w:del w:id="78" w:author="Yang Jun" w:date="2024-01-17T11:02:00Z">
              <w:r>
                <w:delText xml:space="preserve"> </w:delText>
              </w:r>
            </w:del>
            <w:r>
              <w:t xml:space="preserve">The implementation of the technology could result in requirement for use in operational procedures.  </w:t>
            </w:r>
          </w:p>
        </w:tc>
        <w:tc>
          <w:tcPr>
            <w:tcW w:w="2430" w:type="dxa"/>
          </w:tcPr>
          <w:p w14:paraId="7B2E7358" w14:textId="77777777" w:rsidR="00ED1630" w:rsidRDefault="00ED1630" w:rsidP="002A009F">
            <w:pPr>
              <w:pStyle w:val="TableParagraph"/>
            </w:pPr>
          </w:p>
        </w:tc>
        <w:tc>
          <w:tcPr>
            <w:tcW w:w="4505" w:type="dxa"/>
          </w:tcPr>
          <w:p w14:paraId="7B2E7359" w14:textId="77777777" w:rsidR="00ED1630" w:rsidRDefault="00324C2A" w:rsidP="002A009F">
            <w:pPr>
              <w:pStyle w:val="TableParagraph"/>
            </w:pPr>
            <w:ins w:id="79" w:author="Jillian Carson-Jackson" w:date="2024-01-15T17:08:00Z">
              <w:r>
                <w:t xml:space="preserve">To be discussed further following DTEC02 presentation. </w:t>
              </w:r>
            </w:ins>
          </w:p>
        </w:tc>
        <w:tc>
          <w:tcPr>
            <w:tcW w:w="1926" w:type="dxa"/>
            <w:gridSpan w:val="5"/>
          </w:tcPr>
          <w:p w14:paraId="7B2E735A" w14:textId="77777777" w:rsidR="00ED1630" w:rsidRDefault="00ED1630" w:rsidP="002A009F">
            <w:pPr>
              <w:pStyle w:val="TableParagraph"/>
            </w:pPr>
          </w:p>
        </w:tc>
      </w:tr>
      <w:tr w:rsidR="00ED1630" w14:paraId="7B2E7364" w14:textId="77777777" w:rsidTr="001A122C">
        <w:trPr>
          <w:trHeight w:val="505"/>
        </w:trPr>
        <w:tc>
          <w:tcPr>
            <w:tcW w:w="1234" w:type="dxa"/>
          </w:tcPr>
          <w:p w14:paraId="7B2E735C" w14:textId="77777777" w:rsidR="00ED1630" w:rsidRDefault="00ED1630" w:rsidP="002A009F">
            <w:pPr>
              <w:pStyle w:val="TableParagraph"/>
            </w:pPr>
          </w:p>
          <w:p w14:paraId="7B2E735D" w14:textId="77777777" w:rsidR="00ED1630" w:rsidRDefault="00ED1630" w:rsidP="002A009F">
            <w:pPr>
              <w:pStyle w:val="TableParagraph"/>
            </w:pPr>
          </w:p>
          <w:p w14:paraId="7B2E735E" w14:textId="77777777" w:rsidR="00ED1630" w:rsidRDefault="00324C2A" w:rsidP="002A009F">
            <w:pPr>
              <w:pStyle w:val="TableParagraph"/>
            </w:pPr>
            <w:r>
              <w:t>22.</w:t>
            </w:r>
          </w:p>
        </w:tc>
        <w:tc>
          <w:tcPr>
            <w:tcW w:w="2302" w:type="dxa"/>
          </w:tcPr>
          <w:p w14:paraId="7B2E735F" w14:textId="77777777" w:rsidR="00ED1630" w:rsidRDefault="00324C2A" w:rsidP="002A009F">
            <w:pPr>
              <w:pStyle w:val="TableParagraph"/>
            </w:pPr>
            <w:r>
              <w:lastRenderedPageBreak/>
              <w:t>Are there any intellectual</w:t>
            </w:r>
            <w:r>
              <w:rPr>
                <w:spacing w:val="1"/>
              </w:rPr>
              <w:t xml:space="preserve"> </w:t>
            </w:r>
            <w:r>
              <w:t xml:space="preserve">property </w:t>
            </w:r>
            <w:r>
              <w:lastRenderedPageBreak/>
              <w:t>rights (essential</w:t>
            </w:r>
            <w:r>
              <w:rPr>
                <w:spacing w:val="1"/>
              </w:rPr>
              <w:t xml:space="preserve"> </w:t>
            </w:r>
            <w:r>
              <w:t>patents)</w:t>
            </w:r>
            <w:r>
              <w:rPr>
                <w:spacing w:val="-3"/>
              </w:rPr>
              <w:t xml:space="preserve"> </w:t>
            </w:r>
            <w:r>
              <w:t>associated</w:t>
            </w:r>
            <w:r>
              <w:rPr>
                <w:spacing w:val="-3"/>
              </w:rPr>
              <w:t xml:space="preserve"> </w:t>
            </w:r>
            <w:r>
              <w:t>with</w:t>
            </w:r>
            <w:r>
              <w:rPr>
                <w:spacing w:val="-4"/>
              </w:rPr>
              <w:t xml:space="preserve"> </w:t>
            </w:r>
            <w:r>
              <w:t>the</w:t>
            </w:r>
            <w:r>
              <w:rPr>
                <w:spacing w:val="-38"/>
              </w:rPr>
              <w:t xml:space="preserve"> </w:t>
            </w:r>
            <w:r>
              <w:t>technology?</w:t>
            </w:r>
          </w:p>
        </w:tc>
        <w:tc>
          <w:tcPr>
            <w:tcW w:w="2959" w:type="dxa"/>
          </w:tcPr>
          <w:p w14:paraId="7B2E7360" w14:textId="77777777" w:rsidR="00ED1630" w:rsidRDefault="00324C2A" w:rsidP="002A009F">
            <w:pPr>
              <w:pStyle w:val="TableParagraph"/>
            </w:pPr>
            <w:r>
              <w:lastRenderedPageBreak/>
              <w:t xml:space="preserve">There is no patent </w:t>
            </w:r>
            <w:proofErr w:type="gramStart"/>
            <w:r>
              <w:t>at the moment</w:t>
            </w:r>
            <w:proofErr w:type="gramEnd"/>
            <w:r>
              <w:t xml:space="preserve">, </w:t>
            </w:r>
            <w:del w:id="80" w:author="Yang Jun" w:date="2024-01-16T20:27:00Z">
              <w:r>
                <w:delText xml:space="preserve">have applied for a </w:delText>
              </w:r>
              <w:r>
                <w:lastRenderedPageBreak/>
                <w:delText>patent</w:delText>
              </w:r>
            </w:del>
            <w:ins w:id="81" w:author="Yang Jun" w:date="2024-01-16T20:27:00Z">
              <w:r>
                <w:t xml:space="preserve">a patent for the computer </w:t>
              </w:r>
            </w:ins>
            <w:ins w:id="82" w:author="Yang Jun" w:date="2024-01-16T20:28:00Z">
              <w:r>
                <w:t xml:space="preserve">algorithm is </w:t>
              </w:r>
            </w:ins>
            <w:ins w:id="83" w:author="Yosa" w:date="2024-01-22T14:44:00Z">
              <w:r>
                <w:rPr>
                  <w:rFonts w:hint="eastAsia"/>
                </w:rPr>
                <w:t xml:space="preserve">being </w:t>
              </w:r>
            </w:ins>
            <w:ins w:id="84" w:author="Yang Jun" w:date="2024-01-16T20:28:00Z">
              <w:r>
                <w:t>appl</w:t>
              </w:r>
              <w:del w:id="85" w:author="Yosa" w:date="2024-01-22T14:44:00Z">
                <w:r>
                  <w:delText>ying</w:delText>
                </w:r>
              </w:del>
            </w:ins>
            <w:ins w:id="86" w:author="Yosa" w:date="2024-01-22T14:44:00Z">
              <w:r>
                <w:rPr>
                  <w:rFonts w:hint="eastAsia"/>
                </w:rPr>
                <w:t>ied</w:t>
              </w:r>
            </w:ins>
            <w:ins w:id="87" w:author="Yang Jun" w:date="2024-01-16T20:28:00Z">
              <w:r>
                <w:t>.</w:t>
              </w:r>
            </w:ins>
            <w:ins w:id="88" w:author="Yang Jun" w:date="2024-01-16T20:25:00Z">
              <w:r>
                <w:t xml:space="preserve"> </w:t>
              </w:r>
            </w:ins>
            <w:del w:id="89" w:author="Yang Jun" w:date="2024-01-16T20:25:00Z">
              <w:r>
                <w:delText xml:space="preserve">. </w:delText>
              </w:r>
            </w:del>
          </w:p>
        </w:tc>
        <w:tc>
          <w:tcPr>
            <w:tcW w:w="2430" w:type="dxa"/>
          </w:tcPr>
          <w:p w14:paraId="7B2E7361" w14:textId="77777777" w:rsidR="00ED1630" w:rsidRDefault="00ED1630" w:rsidP="002A009F">
            <w:pPr>
              <w:pStyle w:val="TableParagraph"/>
            </w:pPr>
          </w:p>
        </w:tc>
        <w:tc>
          <w:tcPr>
            <w:tcW w:w="4505" w:type="dxa"/>
          </w:tcPr>
          <w:p w14:paraId="7B2E7362" w14:textId="77777777" w:rsidR="00ED1630" w:rsidRDefault="00324C2A" w:rsidP="002A009F">
            <w:pPr>
              <w:pStyle w:val="TableParagraph"/>
            </w:pPr>
            <w:ins w:id="90" w:author="Jillian Carson-Jackson" w:date="2024-01-15T17:08:00Z">
              <w:r>
                <w:t xml:space="preserve">At this moment, </w:t>
              </w:r>
              <w:proofErr w:type="gramStart"/>
              <w:r>
                <w:t>no</w:t>
              </w:r>
              <w:proofErr w:type="gramEnd"/>
              <w:r>
                <w:t xml:space="preserve"> idea/possibility to export further.  </w:t>
              </w:r>
            </w:ins>
            <w:ins w:id="91" w:author="Jillian Carson-Jackson" w:date="2024-01-15T17:10:00Z">
              <w:r>
                <w:t xml:space="preserve">The approach takes existing equipment </w:t>
              </w:r>
              <w:r>
                <w:lastRenderedPageBreak/>
                <w:t>and combines with standard formula to identify air draft cle</w:t>
              </w:r>
            </w:ins>
            <w:ins w:id="92" w:author="Jillian Carson-Jackson" w:date="2024-01-15T17:11:00Z">
              <w:r>
                <w:t xml:space="preserve">arance. </w:t>
              </w:r>
            </w:ins>
          </w:p>
        </w:tc>
        <w:tc>
          <w:tcPr>
            <w:tcW w:w="1926" w:type="dxa"/>
            <w:gridSpan w:val="5"/>
          </w:tcPr>
          <w:p w14:paraId="7B2E7363" w14:textId="77777777" w:rsidR="00ED1630" w:rsidRDefault="00ED1630" w:rsidP="002A009F">
            <w:pPr>
              <w:pStyle w:val="TableParagraph"/>
            </w:pPr>
          </w:p>
        </w:tc>
      </w:tr>
      <w:tr w:rsidR="00ED1630" w14:paraId="7B2E736C" w14:textId="77777777" w:rsidTr="001A122C">
        <w:trPr>
          <w:trHeight w:val="505"/>
        </w:trPr>
        <w:tc>
          <w:tcPr>
            <w:tcW w:w="1234" w:type="dxa"/>
          </w:tcPr>
          <w:p w14:paraId="7B2E7365" w14:textId="77777777" w:rsidR="00ED1630" w:rsidRDefault="00ED1630" w:rsidP="002A009F">
            <w:pPr>
              <w:pStyle w:val="TableParagraph"/>
            </w:pPr>
          </w:p>
          <w:p w14:paraId="7B2E7366" w14:textId="77777777" w:rsidR="00ED1630" w:rsidRDefault="00324C2A" w:rsidP="002A009F">
            <w:pPr>
              <w:pStyle w:val="TableParagraph"/>
            </w:pPr>
            <w:r>
              <w:t>23.</w:t>
            </w:r>
          </w:p>
        </w:tc>
        <w:tc>
          <w:tcPr>
            <w:tcW w:w="2302" w:type="dxa"/>
          </w:tcPr>
          <w:p w14:paraId="7B2E7367" w14:textId="77777777" w:rsidR="00ED1630" w:rsidRDefault="00324C2A" w:rsidP="002A009F">
            <w:pPr>
              <w:pStyle w:val="TableParagraph"/>
            </w:pPr>
            <w:r>
              <w:t>Is</w:t>
            </w:r>
            <w:r>
              <w:rPr>
                <w:spacing w:val="-5"/>
              </w:rPr>
              <w:t xml:space="preserve"> </w:t>
            </w:r>
            <w:r>
              <w:t>the</w:t>
            </w:r>
            <w:r>
              <w:rPr>
                <w:spacing w:val="-4"/>
              </w:rPr>
              <w:t xml:space="preserve"> </w:t>
            </w:r>
            <w:r>
              <w:t>technology</w:t>
            </w:r>
            <w:r>
              <w:rPr>
                <w:spacing w:val="-4"/>
              </w:rPr>
              <w:t xml:space="preserve"> </w:t>
            </w:r>
            <w:r>
              <w:t>safe</w:t>
            </w:r>
            <w:r>
              <w:rPr>
                <w:spacing w:val="-4"/>
              </w:rPr>
              <w:t xml:space="preserve"> </w:t>
            </w:r>
            <w:r>
              <w:t>to</w:t>
            </w:r>
            <w:r>
              <w:rPr>
                <w:spacing w:val="-38"/>
              </w:rPr>
              <w:t xml:space="preserve"> </w:t>
            </w:r>
            <w:r>
              <w:t>use?</w:t>
            </w:r>
          </w:p>
        </w:tc>
        <w:tc>
          <w:tcPr>
            <w:tcW w:w="2959" w:type="dxa"/>
          </w:tcPr>
          <w:p w14:paraId="7B2E7368" w14:textId="77777777" w:rsidR="00ED1630" w:rsidRDefault="00324C2A" w:rsidP="002A009F">
            <w:pPr>
              <w:pStyle w:val="TableParagraph"/>
            </w:pPr>
            <w:r>
              <w:t>Yes</w:t>
            </w:r>
            <w:r>
              <w:rPr>
                <w:rFonts w:hint="eastAsia"/>
              </w:rPr>
              <w:t>.</w:t>
            </w:r>
          </w:p>
        </w:tc>
        <w:tc>
          <w:tcPr>
            <w:tcW w:w="2430" w:type="dxa"/>
          </w:tcPr>
          <w:p w14:paraId="7B2E7369" w14:textId="77777777" w:rsidR="00ED1630" w:rsidRDefault="00ED1630" w:rsidP="002A009F">
            <w:pPr>
              <w:pStyle w:val="TableParagraph"/>
            </w:pPr>
          </w:p>
        </w:tc>
        <w:tc>
          <w:tcPr>
            <w:tcW w:w="4505" w:type="dxa"/>
          </w:tcPr>
          <w:p w14:paraId="7B2E736A" w14:textId="77777777" w:rsidR="00ED1630" w:rsidRDefault="00324C2A" w:rsidP="002A009F">
            <w:pPr>
              <w:pStyle w:val="TableParagraph"/>
            </w:pPr>
            <w:ins w:id="93" w:author="Jillian Carson-Jackson" w:date="2024-01-15T17:11:00Z">
              <w:r>
                <w:t>Noted</w:t>
              </w:r>
            </w:ins>
          </w:p>
        </w:tc>
        <w:tc>
          <w:tcPr>
            <w:tcW w:w="1926" w:type="dxa"/>
            <w:gridSpan w:val="5"/>
          </w:tcPr>
          <w:p w14:paraId="7B2E736B" w14:textId="77777777" w:rsidR="00ED1630" w:rsidRDefault="00ED1630" w:rsidP="002A009F">
            <w:pPr>
              <w:pStyle w:val="TableParagraph"/>
            </w:pPr>
          </w:p>
        </w:tc>
      </w:tr>
      <w:tr w:rsidR="00ED1630" w14:paraId="7B2E7374" w14:textId="77777777" w:rsidTr="001A122C">
        <w:trPr>
          <w:trHeight w:val="505"/>
        </w:trPr>
        <w:tc>
          <w:tcPr>
            <w:tcW w:w="1234" w:type="dxa"/>
          </w:tcPr>
          <w:p w14:paraId="7B2E736D" w14:textId="77777777" w:rsidR="00ED1630" w:rsidRDefault="00ED1630" w:rsidP="002A009F">
            <w:pPr>
              <w:pStyle w:val="TableParagraph"/>
            </w:pPr>
          </w:p>
          <w:p w14:paraId="7B2E736E" w14:textId="77777777" w:rsidR="00ED1630" w:rsidRDefault="00324C2A" w:rsidP="002A009F">
            <w:pPr>
              <w:pStyle w:val="TableParagraph"/>
            </w:pPr>
            <w:r>
              <w:t>24.</w:t>
            </w:r>
          </w:p>
        </w:tc>
        <w:tc>
          <w:tcPr>
            <w:tcW w:w="2302" w:type="dxa"/>
          </w:tcPr>
          <w:p w14:paraId="7B2E736F" w14:textId="77777777" w:rsidR="00ED1630" w:rsidRDefault="00324C2A" w:rsidP="002A009F">
            <w:pPr>
              <w:pStyle w:val="TableParagraph"/>
            </w:pPr>
            <w:r>
              <w:t>Does the use of the technology require extra training?</w:t>
            </w:r>
          </w:p>
        </w:tc>
        <w:tc>
          <w:tcPr>
            <w:tcW w:w="2959" w:type="dxa"/>
          </w:tcPr>
          <w:p w14:paraId="7B2E7370" w14:textId="77777777" w:rsidR="00ED1630" w:rsidRDefault="00324C2A" w:rsidP="002A009F">
            <w:pPr>
              <w:pStyle w:val="TableParagraph"/>
            </w:pPr>
            <w:r>
              <w:t xml:space="preserve">No, the system UI </w:t>
            </w:r>
            <w:r>
              <w:rPr>
                <w:rFonts w:hint="eastAsia"/>
              </w:rPr>
              <w:t>is</w:t>
            </w:r>
            <w:r>
              <w:t xml:space="preserve"> </w:t>
            </w:r>
            <w:r>
              <w:rPr>
                <w:rFonts w:hint="eastAsia"/>
              </w:rPr>
              <w:t>very</w:t>
            </w:r>
            <w:r>
              <w:t xml:space="preserve"> </w:t>
            </w:r>
            <w:r>
              <w:rPr>
                <w:rFonts w:hint="eastAsia"/>
              </w:rPr>
              <w:t>easy</w:t>
            </w:r>
            <w:r>
              <w:t xml:space="preserve"> </w:t>
            </w:r>
            <w:r>
              <w:rPr>
                <w:rFonts w:hint="eastAsia"/>
              </w:rPr>
              <w:t>for</w:t>
            </w:r>
            <w:r>
              <w:t xml:space="preserve"> </w:t>
            </w:r>
            <w:r>
              <w:rPr>
                <w:rFonts w:hint="eastAsia"/>
              </w:rPr>
              <w:t>users</w:t>
            </w:r>
            <w:r>
              <w:t xml:space="preserve"> to operate, no additional training is required. And a user manual is under development.</w:t>
            </w:r>
          </w:p>
        </w:tc>
        <w:tc>
          <w:tcPr>
            <w:tcW w:w="2430" w:type="dxa"/>
          </w:tcPr>
          <w:p w14:paraId="7B2E7371" w14:textId="77777777" w:rsidR="00ED1630" w:rsidRDefault="00ED1630" w:rsidP="002A009F">
            <w:pPr>
              <w:pStyle w:val="TableParagraph"/>
            </w:pPr>
          </w:p>
        </w:tc>
        <w:tc>
          <w:tcPr>
            <w:tcW w:w="4505" w:type="dxa"/>
          </w:tcPr>
          <w:p w14:paraId="7B2E7372" w14:textId="77777777" w:rsidR="00ED1630" w:rsidRDefault="00324C2A" w:rsidP="002A009F">
            <w:pPr>
              <w:pStyle w:val="TableParagraph"/>
            </w:pPr>
            <w:ins w:id="94" w:author="Jillian Carson-Jackson" w:date="2024-01-15T17:12:00Z">
              <w:r>
                <w:t>Noted</w:t>
              </w:r>
            </w:ins>
          </w:p>
        </w:tc>
        <w:tc>
          <w:tcPr>
            <w:tcW w:w="1926" w:type="dxa"/>
            <w:gridSpan w:val="5"/>
          </w:tcPr>
          <w:p w14:paraId="7B2E7373" w14:textId="77777777" w:rsidR="00ED1630" w:rsidRDefault="00ED1630" w:rsidP="002A009F">
            <w:pPr>
              <w:pStyle w:val="TableParagraph"/>
            </w:pPr>
          </w:p>
        </w:tc>
      </w:tr>
      <w:tr w:rsidR="00ED1630" w14:paraId="7B2E737C" w14:textId="77777777" w:rsidTr="001A122C">
        <w:trPr>
          <w:trHeight w:val="505"/>
        </w:trPr>
        <w:tc>
          <w:tcPr>
            <w:tcW w:w="1234" w:type="dxa"/>
          </w:tcPr>
          <w:p w14:paraId="7B2E7375" w14:textId="77777777" w:rsidR="00ED1630" w:rsidRDefault="00ED1630" w:rsidP="002A009F">
            <w:pPr>
              <w:pStyle w:val="TableParagraph"/>
            </w:pPr>
          </w:p>
          <w:p w14:paraId="7B2E7376" w14:textId="77777777" w:rsidR="00ED1630" w:rsidRDefault="00324C2A" w:rsidP="002A009F">
            <w:pPr>
              <w:pStyle w:val="TableParagraph"/>
            </w:pPr>
            <w:r>
              <w:t>25.</w:t>
            </w:r>
          </w:p>
        </w:tc>
        <w:tc>
          <w:tcPr>
            <w:tcW w:w="2302" w:type="dxa"/>
          </w:tcPr>
          <w:p w14:paraId="7B2E7377" w14:textId="77777777" w:rsidR="00ED1630" w:rsidRDefault="00324C2A" w:rsidP="002A009F">
            <w:pPr>
              <w:pStyle w:val="TableParagraph"/>
            </w:pPr>
            <w:r>
              <w:t>Are</w:t>
            </w:r>
            <w:r>
              <w:rPr>
                <w:spacing w:val="-5"/>
              </w:rPr>
              <w:t xml:space="preserve"> </w:t>
            </w:r>
            <w:r>
              <w:t>there</w:t>
            </w:r>
            <w:r>
              <w:rPr>
                <w:spacing w:val="-4"/>
              </w:rPr>
              <w:t xml:space="preserve"> </w:t>
            </w:r>
            <w:r>
              <w:t>environmental</w:t>
            </w:r>
            <w:r>
              <w:rPr>
                <w:spacing w:val="-37"/>
              </w:rPr>
              <w:t xml:space="preserve"> </w:t>
            </w:r>
            <w:r>
              <w:t>considerations with the</w:t>
            </w:r>
            <w:r>
              <w:rPr>
                <w:spacing w:val="1"/>
              </w:rPr>
              <w:t xml:space="preserve"> </w:t>
            </w:r>
            <w:r>
              <w:t>technology?</w:t>
            </w:r>
          </w:p>
        </w:tc>
        <w:tc>
          <w:tcPr>
            <w:tcW w:w="2959" w:type="dxa"/>
          </w:tcPr>
          <w:p w14:paraId="7B2E7378" w14:textId="77777777" w:rsidR="00ED1630" w:rsidRDefault="00324C2A" w:rsidP="002A009F">
            <w:pPr>
              <w:pStyle w:val="TableParagraph"/>
            </w:pPr>
            <w:r>
              <w:t>No environmental impacts, no noise and light pollution will be produced though it hasn’t been marine or environmental qualified. Compliance ma</w:t>
            </w:r>
            <w:ins w:id="95" w:author="Jillian Carson-Jackson" w:date="2024-01-15T17:12:00Z">
              <w:r>
                <w:t>t</w:t>
              </w:r>
            </w:ins>
            <w:r>
              <w:t xml:space="preserve">ter has also been mentioned in item 20.  </w:t>
            </w:r>
          </w:p>
        </w:tc>
        <w:tc>
          <w:tcPr>
            <w:tcW w:w="2430" w:type="dxa"/>
          </w:tcPr>
          <w:p w14:paraId="7B2E7379" w14:textId="77777777" w:rsidR="00ED1630" w:rsidRDefault="00ED1630" w:rsidP="002A009F">
            <w:pPr>
              <w:pStyle w:val="TableParagraph"/>
            </w:pPr>
          </w:p>
        </w:tc>
        <w:tc>
          <w:tcPr>
            <w:tcW w:w="4505" w:type="dxa"/>
          </w:tcPr>
          <w:p w14:paraId="7B2E737A" w14:textId="77777777" w:rsidR="00ED1630" w:rsidRDefault="00324C2A" w:rsidP="002A009F">
            <w:pPr>
              <w:pStyle w:val="TableParagraph"/>
            </w:pPr>
            <w:ins w:id="96" w:author="Jillian Carson-Jackson" w:date="2024-01-15T17:12:00Z">
              <w:r>
                <w:t xml:space="preserve">Technology does not cause concern for environmental considerations, but it is affected by environmental changes (vibration, weather, etc.) </w:t>
              </w:r>
            </w:ins>
          </w:p>
        </w:tc>
        <w:tc>
          <w:tcPr>
            <w:tcW w:w="1926" w:type="dxa"/>
            <w:gridSpan w:val="5"/>
          </w:tcPr>
          <w:p w14:paraId="7B2E737B" w14:textId="77777777" w:rsidR="00ED1630" w:rsidRDefault="00ED1630" w:rsidP="002A009F">
            <w:pPr>
              <w:pStyle w:val="TableParagraph"/>
            </w:pPr>
          </w:p>
        </w:tc>
      </w:tr>
      <w:tr w:rsidR="00ED1630" w14:paraId="7B2E7386" w14:textId="77777777" w:rsidTr="001A122C">
        <w:trPr>
          <w:trHeight w:val="505"/>
        </w:trPr>
        <w:tc>
          <w:tcPr>
            <w:tcW w:w="1234" w:type="dxa"/>
          </w:tcPr>
          <w:p w14:paraId="7B2E737D" w14:textId="77777777" w:rsidR="00ED1630" w:rsidRDefault="00ED1630" w:rsidP="002A009F">
            <w:pPr>
              <w:pStyle w:val="TableParagraph"/>
            </w:pPr>
          </w:p>
          <w:p w14:paraId="7B2E737E" w14:textId="77777777" w:rsidR="00ED1630" w:rsidRDefault="00324C2A" w:rsidP="002A009F">
            <w:pPr>
              <w:pStyle w:val="TableParagraph"/>
            </w:pPr>
            <w:r>
              <w:t>26.</w:t>
            </w:r>
          </w:p>
        </w:tc>
        <w:tc>
          <w:tcPr>
            <w:tcW w:w="2302" w:type="dxa"/>
          </w:tcPr>
          <w:p w14:paraId="7B2E737F" w14:textId="77777777" w:rsidR="00ED1630" w:rsidRDefault="00324C2A" w:rsidP="002A009F">
            <w:pPr>
              <w:pStyle w:val="TableParagraph"/>
            </w:pPr>
            <w:r>
              <w:t>What are the financial considerations for implementation and use?</w:t>
            </w:r>
          </w:p>
        </w:tc>
        <w:tc>
          <w:tcPr>
            <w:tcW w:w="2959" w:type="dxa"/>
          </w:tcPr>
          <w:p w14:paraId="7B2E7380" w14:textId="77777777" w:rsidR="00ED1630" w:rsidRDefault="00324C2A" w:rsidP="002A009F">
            <w:pPr>
              <w:pStyle w:val="TableParagraph"/>
            </w:pPr>
            <w:r>
              <w:t xml:space="preserve">A periodical comprehensive maintenance may be required once the system is deployed so that a dedicated </w:t>
            </w:r>
            <w:proofErr w:type="gramStart"/>
            <w:r>
              <w:t>founds</w:t>
            </w:r>
            <w:proofErr w:type="gramEnd"/>
            <w:r>
              <w:t xml:space="preserve"> is required. Also, the cost of the first deployment of the system has been mentioned in item 12.</w:t>
            </w:r>
          </w:p>
        </w:tc>
        <w:tc>
          <w:tcPr>
            <w:tcW w:w="2430" w:type="dxa"/>
          </w:tcPr>
          <w:p w14:paraId="7B2E7381" w14:textId="77777777" w:rsidR="00ED1630" w:rsidRDefault="00ED1630" w:rsidP="002A009F">
            <w:pPr>
              <w:pStyle w:val="TableParagraph"/>
            </w:pPr>
          </w:p>
        </w:tc>
        <w:tc>
          <w:tcPr>
            <w:tcW w:w="4505" w:type="dxa"/>
          </w:tcPr>
          <w:p w14:paraId="7B2E7382" w14:textId="77777777" w:rsidR="00ED1630" w:rsidRDefault="00324C2A" w:rsidP="002A009F">
            <w:pPr>
              <w:pStyle w:val="TableParagraph"/>
              <w:rPr>
                <w:ins w:id="97" w:author="Jillian Carson-Jackson" w:date="2024-01-15T17:13:00Z"/>
              </w:rPr>
            </w:pPr>
            <w:ins w:id="98" w:author="Jillian Carson-Jackson" w:date="2024-01-15T17:13:00Z">
              <w:r>
                <w:t xml:space="preserve">Initial cost of high-end equipment </w:t>
              </w:r>
            </w:ins>
          </w:p>
          <w:p w14:paraId="7B2E7383" w14:textId="77777777" w:rsidR="00ED1630" w:rsidRDefault="00324C2A" w:rsidP="002A009F">
            <w:pPr>
              <w:pStyle w:val="TableParagraph"/>
              <w:rPr>
                <w:ins w:id="99" w:author="Jillian Carson-Jackson" w:date="2024-01-15T17:13:00Z"/>
              </w:rPr>
            </w:pPr>
            <w:ins w:id="100" w:author="Jillian Carson-Jackson" w:date="2024-01-15T17:13:00Z">
              <w:r>
                <w:t xml:space="preserve">Maintenance </w:t>
              </w:r>
            </w:ins>
          </w:p>
          <w:p w14:paraId="7B2E7384" w14:textId="77777777" w:rsidR="00ED1630" w:rsidRDefault="00ED1630" w:rsidP="002A009F">
            <w:pPr>
              <w:pStyle w:val="TableParagraph"/>
            </w:pPr>
          </w:p>
        </w:tc>
        <w:tc>
          <w:tcPr>
            <w:tcW w:w="1926" w:type="dxa"/>
            <w:gridSpan w:val="5"/>
          </w:tcPr>
          <w:p w14:paraId="7B2E7385" w14:textId="77777777" w:rsidR="00ED1630" w:rsidRDefault="00ED1630" w:rsidP="002A009F">
            <w:pPr>
              <w:pStyle w:val="TableParagraph"/>
            </w:pPr>
          </w:p>
        </w:tc>
      </w:tr>
      <w:tr w:rsidR="00ED1630" w14:paraId="7B2E738E" w14:textId="77777777" w:rsidTr="001A122C">
        <w:trPr>
          <w:trHeight w:val="505"/>
        </w:trPr>
        <w:tc>
          <w:tcPr>
            <w:tcW w:w="1234" w:type="dxa"/>
          </w:tcPr>
          <w:p w14:paraId="7B2E7387" w14:textId="77777777" w:rsidR="00ED1630" w:rsidRDefault="00ED1630" w:rsidP="002A009F">
            <w:pPr>
              <w:pStyle w:val="TableParagraph"/>
            </w:pPr>
          </w:p>
          <w:p w14:paraId="7B2E7388" w14:textId="77777777" w:rsidR="00ED1630" w:rsidRDefault="00324C2A" w:rsidP="002A009F">
            <w:pPr>
              <w:pStyle w:val="TableParagraph"/>
            </w:pPr>
            <w:r>
              <w:t>27.</w:t>
            </w:r>
          </w:p>
        </w:tc>
        <w:tc>
          <w:tcPr>
            <w:tcW w:w="2302" w:type="dxa"/>
          </w:tcPr>
          <w:p w14:paraId="7B2E7389" w14:textId="77777777" w:rsidR="00ED1630" w:rsidRDefault="00324C2A" w:rsidP="002A009F">
            <w:pPr>
              <w:pStyle w:val="TableParagraph"/>
            </w:pPr>
            <w:r>
              <w:t>Is the technology secure (i.e. protected against hacking; privacy of data)?</w:t>
            </w:r>
          </w:p>
        </w:tc>
        <w:tc>
          <w:tcPr>
            <w:tcW w:w="2959" w:type="dxa"/>
          </w:tcPr>
          <w:p w14:paraId="7B2E738A" w14:textId="77777777" w:rsidR="00ED1630" w:rsidRDefault="00324C2A" w:rsidP="002A009F">
            <w:pPr>
              <w:pStyle w:val="TableParagraph"/>
            </w:pPr>
            <w:r>
              <w:t>Y</w:t>
            </w:r>
            <w:r>
              <w:rPr>
                <w:rFonts w:hint="eastAsia"/>
              </w:rPr>
              <w:t>es</w:t>
            </w:r>
            <w:r>
              <w:t>, it’s safe and reliable, since the system data transmission was designed through a dedicated line or LAN encryption network, also can be customized.</w:t>
            </w:r>
          </w:p>
        </w:tc>
        <w:tc>
          <w:tcPr>
            <w:tcW w:w="2430" w:type="dxa"/>
          </w:tcPr>
          <w:p w14:paraId="7B2E738B" w14:textId="77777777" w:rsidR="00ED1630" w:rsidRDefault="00ED1630" w:rsidP="002A009F">
            <w:pPr>
              <w:pStyle w:val="TableParagraph"/>
            </w:pPr>
          </w:p>
        </w:tc>
        <w:tc>
          <w:tcPr>
            <w:tcW w:w="4505" w:type="dxa"/>
          </w:tcPr>
          <w:p w14:paraId="7B2E738C" w14:textId="77777777" w:rsidR="00ED1630" w:rsidRDefault="00324C2A" w:rsidP="002A009F">
            <w:pPr>
              <w:pStyle w:val="TableParagraph"/>
            </w:pPr>
            <w:ins w:id="101" w:author="Jillian Carson-Jackson" w:date="2024-01-15T17:13:00Z">
              <w:r>
                <w:t>System in use in China is on an intranet (secure, internal) system.  If provided outside th</w:t>
              </w:r>
            </w:ins>
            <w:ins w:id="102" w:author="Jillian Carson-Jackson" w:date="2024-01-15T17:14:00Z">
              <w:r>
                <w:t xml:space="preserve">is system would require additional cyber security assessment. </w:t>
              </w:r>
            </w:ins>
          </w:p>
        </w:tc>
        <w:tc>
          <w:tcPr>
            <w:tcW w:w="1926" w:type="dxa"/>
            <w:gridSpan w:val="5"/>
          </w:tcPr>
          <w:p w14:paraId="7B2E738D" w14:textId="77777777" w:rsidR="00ED1630" w:rsidRDefault="00ED1630" w:rsidP="002A009F">
            <w:pPr>
              <w:pStyle w:val="TableParagraph"/>
            </w:pPr>
          </w:p>
        </w:tc>
      </w:tr>
      <w:tr w:rsidR="00ED1630" w14:paraId="7B2E7398" w14:textId="77777777" w:rsidTr="001A122C">
        <w:trPr>
          <w:trHeight w:val="505"/>
        </w:trPr>
        <w:tc>
          <w:tcPr>
            <w:tcW w:w="1234" w:type="dxa"/>
          </w:tcPr>
          <w:p w14:paraId="7B2E738F" w14:textId="77777777" w:rsidR="00ED1630" w:rsidRDefault="00ED1630" w:rsidP="002A009F">
            <w:pPr>
              <w:pStyle w:val="TableParagraph"/>
            </w:pPr>
          </w:p>
          <w:p w14:paraId="7B2E7390" w14:textId="77777777" w:rsidR="00ED1630" w:rsidRDefault="00324C2A" w:rsidP="002A009F">
            <w:pPr>
              <w:pStyle w:val="TableParagraph"/>
            </w:pPr>
            <w:r>
              <w:t>28.</w:t>
            </w:r>
          </w:p>
        </w:tc>
        <w:tc>
          <w:tcPr>
            <w:tcW w:w="2302" w:type="dxa"/>
          </w:tcPr>
          <w:p w14:paraId="7B2E7391" w14:textId="77777777" w:rsidR="00ED1630" w:rsidRDefault="00324C2A" w:rsidP="002A009F">
            <w:pPr>
              <w:pStyle w:val="TableParagraph"/>
            </w:pPr>
            <w:r>
              <w:t>Readiness (EU Technology Readiness level - TRL) (level</w:t>
            </w:r>
          </w:p>
          <w:p w14:paraId="7B2E7392" w14:textId="77777777" w:rsidR="00ED1630" w:rsidRDefault="00324C2A" w:rsidP="002A009F">
            <w:pPr>
              <w:pStyle w:val="TableParagraph"/>
            </w:pPr>
            <w:r>
              <w:t>of maturity of technology)</w:t>
            </w:r>
          </w:p>
        </w:tc>
        <w:tc>
          <w:tcPr>
            <w:tcW w:w="2959" w:type="dxa"/>
          </w:tcPr>
          <w:p w14:paraId="7B2E7393" w14:textId="77777777" w:rsidR="00ED1630" w:rsidRDefault="00324C2A" w:rsidP="002A009F">
            <w:pPr>
              <w:pStyle w:val="TableParagraph"/>
            </w:pPr>
            <w:r>
              <w:t>The system can be deemed as TRL 7</w:t>
            </w:r>
            <w:r>
              <w:rPr>
                <w:rFonts w:hint="eastAsia"/>
              </w:rPr>
              <w:t>-</w:t>
            </w:r>
            <w:r>
              <w:t xml:space="preserve"> 8, since an application test and technical demonstration had been conducted and the first application project case was basically completed.</w:t>
            </w:r>
          </w:p>
        </w:tc>
        <w:tc>
          <w:tcPr>
            <w:tcW w:w="2430" w:type="dxa"/>
          </w:tcPr>
          <w:p w14:paraId="7B2E7394" w14:textId="77777777" w:rsidR="00ED1630" w:rsidRDefault="00ED1630" w:rsidP="002A009F">
            <w:pPr>
              <w:pStyle w:val="TableParagraph"/>
            </w:pPr>
          </w:p>
        </w:tc>
        <w:tc>
          <w:tcPr>
            <w:tcW w:w="4505" w:type="dxa"/>
          </w:tcPr>
          <w:p w14:paraId="7B2E7395" w14:textId="77777777" w:rsidR="00ED1630" w:rsidRDefault="00324C2A" w:rsidP="002A009F">
            <w:pPr>
              <w:pStyle w:val="TableParagraph"/>
              <w:rPr>
                <w:ins w:id="103" w:author="Jillian Carson-Jackson" w:date="2024-01-15T17:15:00Z"/>
              </w:rPr>
            </w:pPr>
            <w:ins w:id="104" w:author="Jillian Carson-Jackson" w:date="2024-01-15T17:15:00Z">
              <w:r>
                <w:t xml:space="preserve">Noted – based on existing equipment </w:t>
              </w:r>
            </w:ins>
          </w:p>
          <w:p w14:paraId="7B2E7396" w14:textId="77777777" w:rsidR="00ED1630" w:rsidRDefault="00324C2A" w:rsidP="002A009F">
            <w:pPr>
              <w:pStyle w:val="TableParagraph"/>
            </w:pPr>
            <w:proofErr w:type="gramStart"/>
            <w:ins w:id="105" w:author="Jillian Carson-Jackson" w:date="2024-01-15T17:15:00Z">
              <w:r>
                <w:t>Newer</w:t>
              </w:r>
              <w:proofErr w:type="gramEnd"/>
              <w:r>
                <w:t xml:space="preserve"> approach is the combination of equipment with the formula for SADR</w:t>
              </w:r>
            </w:ins>
            <w:ins w:id="106" w:author="Jillian Carson-Jackson" w:date="2024-01-15T17:16:00Z">
              <w:r>
                <w:t>M</w:t>
              </w:r>
            </w:ins>
            <w:ins w:id="107" w:author="Jillian Carson-Jackson" w:date="2024-01-15T17:15:00Z">
              <w:r>
                <w:t>T</w:t>
              </w:r>
            </w:ins>
            <w:ins w:id="108" w:author="Jillian Carson-Jackson" w:date="2024-01-15T17:16:00Z">
              <w:r>
                <w:t xml:space="preserve">, also the presentation of the information to the user.  </w:t>
              </w:r>
            </w:ins>
          </w:p>
        </w:tc>
        <w:tc>
          <w:tcPr>
            <w:tcW w:w="1926" w:type="dxa"/>
            <w:gridSpan w:val="5"/>
          </w:tcPr>
          <w:p w14:paraId="7B2E7397" w14:textId="77777777" w:rsidR="00ED1630" w:rsidRDefault="00ED1630" w:rsidP="002A009F">
            <w:pPr>
              <w:pStyle w:val="TableParagraph"/>
            </w:pPr>
          </w:p>
        </w:tc>
      </w:tr>
      <w:tr w:rsidR="00ED1630" w14:paraId="7B2E73A1" w14:textId="77777777" w:rsidTr="001A122C">
        <w:trPr>
          <w:trHeight w:val="505"/>
        </w:trPr>
        <w:tc>
          <w:tcPr>
            <w:tcW w:w="1234" w:type="dxa"/>
          </w:tcPr>
          <w:p w14:paraId="7B2E7399" w14:textId="77777777" w:rsidR="00ED1630" w:rsidRDefault="00ED1630" w:rsidP="002A009F">
            <w:pPr>
              <w:pStyle w:val="TableParagraph"/>
            </w:pPr>
          </w:p>
          <w:p w14:paraId="7B2E739A" w14:textId="77777777" w:rsidR="00ED1630" w:rsidRDefault="00324C2A" w:rsidP="002A009F">
            <w:pPr>
              <w:pStyle w:val="TableParagraph"/>
            </w:pPr>
            <w:r>
              <w:t>29.</w:t>
            </w:r>
          </w:p>
        </w:tc>
        <w:tc>
          <w:tcPr>
            <w:tcW w:w="2302" w:type="dxa"/>
          </w:tcPr>
          <w:p w14:paraId="7B2E739B" w14:textId="77777777" w:rsidR="00ED1630" w:rsidRDefault="00324C2A" w:rsidP="002A009F">
            <w:pPr>
              <w:pStyle w:val="TableParagraph"/>
            </w:pPr>
            <w:r>
              <w:t>Can you provide</w:t>
            </w:r>
            <w:r>
              <w:rPr>
                <w:spacing w:val="1"/>
              </w:rPr>
              <w:t xml:space="preserve"> </w:t>
            </w:r>
            <w:r>
              <w:rPr>
                <w:spacing w:val="-1"/>
              </w:rPr>
              <w:t>independent</w:t>
            </w:r>
            <w:r>
              <w:rPr>
                <w:spacing w:val="-6"/>
              </w:rPr>
              <w:t xml:space="preserve"> </w:t>
            </w:r>
            <w:r>
              <w:t>references?</w:t>
            </w:r>
          </w:p>
        </w:tc>
        <w:tc>
          <w:tcPr>
            <w:tcW w:w="2959" w:type="dxa"/>
          </w:tcPr>
          <w:p w14:paraId="7B2E739C" w14:textId="77777777" w:rsidR="00ED1630" w:rsidRDefault="00324C2A" w:rsidP="002A009F">
            <w:pPr>
              <w:pStyle w:val="TableParagraph"/>
            </w:pPr>
            <w:r>
              <w:t xml:space="preserve">Yes, to be supplied separately. Detailed information has been contained in the input paper. News information </w:t>
            </w:r>
            <w:r>
              <w:rPr>
                <w:rFonts w:hint="eastAsia"/>
              </w:rPr>
              <w:t>(C</w:t>
            </w:r>
            <w:r>
              <w:t>hinese language)</w:t>
            </w:r>
            <w:r>
              <w:rPr>
                <w:rFonts w:hint="eastAsia"/>
              </w:rPr>
              <w:t>:</w:t>
            </w:r>
          </w:p>
          <w:p w14:paraId="7B2E739D" w14:textId="77777777" w:rsidR="00ED1630" w:rsidRDefault="0002438D" w:rsidP="002A009F">
            <w:pPr>
              <w:pStyle w:val="TableParagraph"/>
              <w:rPr>
                <w:sz w:val="18"/>
              </w:rPr>
            </w:pPr>
            <w:hyperlink r:id="rId13" w:history="1">
              <w:r w:rsidR="00324C2A">
                <w:rPr>
                  <w:rStyle w:val="Hyperlink"/>
                  <w:sz w:val="18"/>
                </w:rPr>
                <w:t>https://mp.weixin.qq.com/s/K5tPu2DCh6qBhNHS-o-IHg</w:t>
              </w:r>
            </w:hyperlink>
            <w:r w:rsidR="00324C2A">
              <w:rPr>
                <w:sz w:val="18"/>
              </w:rPr>
              <w:t xml:space="preserve"> </w:t>
            </w:r>
          </w:p>
        </w:tc>
        <w:tc>
          <w:tcPr>
            <w:tcW w:w="2430" w:type="dxa"/>
          </w:tcPr>
          <w:p w14:paraId="7B2E739E" w14:textId="77777777" w:rsidR="00ED1630" w:rsidRDefault="00ED1630" w:rsidP="002A009F">
            <w:pPr>
              <w:pStyle w:val="TableParagraph"/>
            </w:pPr>
          </w:p>
        </w:tc>
        <w:tc>
          <w:tcPr>
            <w:tcW w:w="4505" w:type="dxa"/>
          </w:tcPr>
          <w:p w14:paraId="7B2E739F" w14:textId="77777777" w:rsidR="00ED1630" w:rsidRDefault="00ED1630" w:rsidP="002A009F">
            <w:pPr>
              <w:pStyle w:val="TableParagraph"/>
            </w:pPr>
          </w:p>
        </w:tc>
        <w:tc>
          <w:tcPr>
            <w:tcW w:w="1926" w:type="dxa"/>
            <w:gridSpan w:val="5"/>
          </w:tcPr>
          <w:p w14:paraId="7B2E73A0" w14:textId="77777777" w:rsidR="00ED1630" w:rsidRDefault="00ED1630" w:rsidP="002A009F">
            <w:pPr>
              <w:pStyle w:val="TableParagraph"/>
            </w:pPr>
          </w:p>
        </w:tc>
      </w:tr>
    </w:tbl>
    <w:p w14:paraId="7B2E73A2" w14:textId="77777777" w:rsidR="00ED1630" w:rsidRDefault="00ED1630">
      <w:pPr>
        <w:rPr>
          <w:rFonts w:ascii="Times New Roman" w:eastAsiaTheme="minorEastAsia"/>
          <w:sz w:val="16"/>
          <w:lang w:eastAsia="zh-CN"/>
        </w:rPr>
      </w:pPr>
    </w:p>
    <w:p w14:paraId="7B2E73A3" w14:textId="77777777" w:rsidR="00ED1630" w:rsidRDefault="00ED1630">
      <w:pPr>
        <w:pStyle w:val="BodyText"/>
        <w:spacing w:before="4"/>
        <w:rPr>
          <w:b/>
          <w:i/>
          <w:sz w:val="2"/>
          <w:lang w:eastAsia="zh-CN"/>
        </w:rPr>
      </w:pPr>
    </w:p>
    <w:sectPr w:rsidR="00ED1630">
      <w:footerReference w:type="default" r:id="rId14"/>
      <w:type w:val="continuous"/>
      <w:pgSz w:w="16840" w:h="11910" w:orient="landscape"/>
      <w:pgMar w:top="720" w:right="720" w:bottom="720" w:left="720" w:header="720" w:footer="720"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 w:author="Jillian Carson-Jackson" w:date="2024-03-19T10:28:00Z" w:initials="JC">
    <w:p w14:paraId="5DD5BEA6" w14:textId="77777777" w:rsidR="005C27AA" w:rsidRDefault="005C27AA" w:rsidP="00E1455D">
      <w:pPr>
        <w:pStyle w:val="CommentText"/>
      </w:pPr>
      <w:r>
        <w:rPr>
          <w:rStyle w:val="CommentReference"/>
        </w:rPr>
        <w:annotationRef/>
      </w:r>
      <w:r>
        <w:t>This is where we completed at DTEC02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DD5BE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ECCBAC0" w16cex:dateUtc="2024-03-19T09: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DD5BEA6" w16cid:durableId="4ECCBA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1A9BC" w14:textId="77777777" w:rsidR="00433320" w:rsidRDefault="00433320">
      <w:r>
        <w:separator/>
      </w:r>
    </w:p>
  </w:endnote>
  <w:endnote w:type="continuationSeparator" w:id="0">
    <w:p w14:paraId="25C7180A" w14:textId="77777777" w:rsidR="00433320" w:rsidRDefault="0043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E73A4" w14:textId="77777777" w:rsidR="00ED1630" w:rsidRDefault="00324C2A">
    <w:pPr>
      <w:pStyle w:val="Footer"/>
      <w:tabs>
        <w:tab w:val="left" w:pos="13230"/>
      </w:tabs>
    </w:pPr>
    <w:r>
      <w:t xml:space="preserve">SADRMT </w:t>
    </w:r>
    <w:r>
      <w:tab/>
    </w:r>
    <w:r>
      <w:tab/>
      <w:t xml:space="preserve">Page </w:t>
    </w:r>
    <w:r>
      <w:rPr>
        <w:b/>
        <w:bCs/>
      </w:rPr>
      <w:fldChar w:fldCharType="begin"/>
    </w:r>
    <w:r>
      <w:rPr>
        <w:b/>
        <w:bCs/>
      </w:rPr>
      <w:instrText xml:space="preserve"> PAGE  \* Arabic  \* MERGEFORMAT </w:instrText>
    </w:r>
    <w:r>
      <w:rPr>
        <w:b/>
        <w:bCs/>
      </w:rPr>
      <w:fldChar w:fldCharType="separate"/>
    </w:r>
    <w:r>
      <w:rPr>
        <w:b/>
        <w:bCs/>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2</w:t>
    </w:r>
    <w:r>
      <w:rPr>
        <w:b/>
        <w:bCs/>
      </w:rPr>
      <w:fldChar w:fldCharType="end"/>
    </w:r>
    <w:r>
      <w:rPr>
        <w:b/>
        <w:bCs/>
      </w:rPr>
      <w:tab/>
    </w:r>
    <w:r>
      <w:rPr>
        <w:b/>
        <w:bCs/>
      </w:rPr>
      <w:tab/>
    </w:r>
    <w:r>
      <w:t>DTEC02 - for Review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9C689" w14:textId="77777777" w:rsidR="00433320" w:rsidRDefault="00433320">
      <w:r>
        <w:separator/>
      </w:r>
    </w:p>
  </w:footnote>
  <w:footnote w:type="continuationSeparator" w:id="0">
    <w:p w14:paraId="1F7BE010" w14:textId="77777777" w:rsidR="00433320" w:rsidRDefault="00433320">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illian Carson-Jackson">
    <w15:presenceInfo w15:providerId="AD" w15:userId="S::Jillian@jcjconsulting.net::8016836c-9b39-4764-a39c-e43fe8eb0c73"/>
  </w15:person>
  <w15:person w15:author="Yang Jun">
    <w15:presenceInfo w15:providerId="None" w15:userId="Yang Ju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1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LA0MDY0MjE0NjczMDVR0lEKTi0uzszPAykwNKsFAG3BCeotAAAA"/>
    <w:docVar w:name="commondata" w:val="eyJoZGlkIjoiMWZlYjA5YWQ1NDJkYzA4MTI0MzFmMjYyOTRlNmI1YTIifQ=="/>
  </w:docVars>
  <w:rsids>
    <w:rsidRoot w:val="006B04E7"/>
    <w:rsid w:val="DEFFD352"/>
    <w:rsid w:val="DFEF9BDB"/>
    <w:rsid w:val="E1FF7A14"/>
    <w:rsid w:val="E7F74A2C"/>
    <w:rsid w:val="EBDB2375"/>
    <w:rsid w:val="F5FE88DF"/>
    <w:rsid w:val="FA66EDE2"/>
    <w:rsid w:val="FF9B96FC"/>
    <w:rsid w:val="FF9EEB91"/>
    <w:rsid w:val="000173CC"/>
    <w:rsid w:val="0002037B"/>
    <w:rsid w:val="0002438D"/>
    <w:rsid w:val="00035F38"/>
    <w:rsid w:val="00043EDD"/>
    <w:rsid w:val="00046B4B"/>
    <w:rsid w:val="0005068E"/>
    <w:rsid w:val="00051DE0"/>
    <w:rsid w:val="00091492"/>
    <w:rsid w:val="000957A2"/>
    <w:rsid w:val="000A1BC6"/>
    <w:rsid w:val="000B0FF4"/>
    <w:rsid w:val="000C6732"/>
    <w:rsid w:val="000E7D14"/>
    <w:rsid w:val="000F0660"/>
    <w:rsid w:val="00103CC6"/>
    <w:rsid w:val="00103D1F"/>
    <w:rsid w:val="00115A48"/>
    <w:rsid w:val="001174BC"/>
    <w:rsid w:val="001371CD"/>
    <w:rsid w:val="00137C34"/>
    <w:rsid w:val="0016207C"/>
    <w:rsid w:val="00166850"/>
    <w:rsid w:val="00177836"/>
    <w:rsid w:val="00183466"/>
    <w:rsid w:val="00196E8B"/>
    <w:rsid w:val="001A122C"/>
    <w:rsid w:val="001B0B06"/>
    <w:rsid w:val="001B2D98"/>
    <w:rsid w:val="001B7958"/>
    <w:rsid w:val="001C786C"/>
    <w:rsid w:val="001E568B"/>
    <w:rsid w:val="001F1CCF"/>
    <w:rsid w:val="001F5ED5"/>
    <w:rsid w:val="00202849"/>
    <w:rsid w:val="002041C7"/>
    <w:rsid w:val="00211AF6"/>
    <w:rsid w:val="00231EF0"/>
    <w:rsid w:val="00240423"/>
    <w:rsid w:val="00244983"/>
    <w:rsid w:val="0024517B"/>
    <w:rsid w:val="0026517D"/>
    <w:rsid w:val="002A009F"/>
    <w:rsid w:val="002E6FAD"/>
    <w:rsid w:val="002F0B0F"/>
    <w:rsid w:val="00300257"/>
    <w:rsid w:val="003229CA"/>
    <w:rsid w:val="00324C2A"/>
    <w:rsid w:val="0032649C"/>
    <w:rsid w:val="003339E5"/>
    <w:rsid w:val="003433B2"/>
    <w:rsid w:val="00352EB0"/>
    <w:rsid w:val="003731B5"/>
    <w:rsid w:val="003959C3"/>
    <w:rsid w:val="003B343B"/>
    <w:rsid w:val="003B37E3"/>
    <w:rsid w:val="003D0264"/>
    <w:rsid w:val="003D4A20"/>
    <w:rsid w:val="003D6093"/>
    <w:rsid w:val="003E7797"/>
    <w:rsid w:val="003F0278"/>
    <w:rsid w:val="003F47A6"/>
    <w:rsid w:val="00402BFF"/>
    <w:rsid w:val="00433320"/>
    <w:rsid w:val="00437594"/>
    <w:rsid w:val="00447ECB"/>
    <w:rsid w:val="004643C6"/>
    <w:rsid w:val="00464C2E"/>
    <w:rsid w:val="00466ED2"/>
    <w:rsid w:val="004671B2"/>
    <w:rsid w:val="00471648"/>
    <w:rsid w:val="004828D6"/>
    <w:rsid w:val="0048446D"/>
    <w:rsid w:val="0048686E"/>
    <w:rsid w:val="004B4FC4"/>
    <w:rsid w:val="004B6178"/>
    <w:rsid w:val="004D418D"/>
    <w:rsid w:val="00506FE8"/>
    <w:rsid w:val="00515767"/>
    <w:rsid w:val="00544019"/>
    <w:rsid w:val="00550ACC"/>
    <w:rsid w:val="00550C0B"/>
    <w:rsid w:val="00555FDE"/>
    <w:rsid w:val="00582EED"/>
    <w:rsid w:val="00594578"/>
    <w:rsid w:val="005A72CB"/>
    <w:rsid w:val="005C1BFC"/>
    <w:rsid w:val="005C27AA"/>
    <w:rsid w:val="005D6ABF"/>
    <w:rsid w:val="00611C5A"/>
    <w:rsid w:val="0062526B"/>
    <w:rsid w:val="00625E50"/>
    <w:rsid w:val="00627822"/>
    <w:rsid w:val="00631FEE"/>
    <w:rsid w:val="00640811"/>
    <w:rsid w:val="006468CB"/>
    <w:rsid w:val="006A570F"/>
    <w:rsid w:val="006B04E7"/>
    <w:rsid w:val="006C5C5A"/>
    <w:rsid w:val="007059ED"/>
    <w:rsid w:val="00710C05"/>
    <w:rsid w:val="007176F2"/>
    <w:rsid w:val="00740A5F"/>
    <w:rsid w:val="00740AEC"/>
    <w:rsid w:val="007417A4"/>
    <w:rsid w:val="00752BAC"/>
    <w:rsid w:val="0075534D"/>
    <w:rsid w:val="007553F0"/>
    <w:rsid w:val="00756E34"/>
    <w:rsid w:val="007713D9"/>
    <w:rsid w:val="0078053E"/>
    <w:rsid w:val="00782C61"/>
    <w:rsid w:val="00783972"/>
    <w:rsid w:val="00796C86"/>
    <w:rsid w:val="007972DA"/>
    <w:rsid w:val="007A54DC"/>
    <w:rsid w:val="007C20AF"/>
    <w:rsid w:val="007D028C"/>
    <w:rsid w:val="007E3BE5"/>
    <w:rsid w:val="008012D3"/>
    <w:rsid w:val="00804CB2"/>
    <w:rsid w:val="00824BBA"/>
    <w:rsid w:val="008339E8"/>
    <w:rsid w:val="00834DBE"/>
    <w:rsid w:val="00853686"/>
    <w:rsid w:val="00855A7B"/>
    <w:rsid w:val="00857DB6"/>
    <w:rsid w:val="00875B2C"/>
    <w:rsid w:val="00896B1B"/>
    <w:rsid w:val="008A0EFB"/>
    <w:rsid w:val="008A45EE"/>
    <w:rsid w:val="008C17AB"/>
    <w:rsid w:val="008D0886"/>
    <w:rsid w:val="008D6D44"/>
    <w:rsid w:val="009424A3"/>
    <w:rsid w:val="00945EC8"/>
    <w:rsid w:val="00951B45"/>
    <w:rsid w:val="009556FB"/>
    <w:rsid w:val="0096282E"/>
    <w:rsid w:val="00962EF0"/>
    <w:rsid w:val="00986393"/>
    <w:rsid w:val="009918ED"/>
    <w:rsid w:val="00994B2B"/>
    <w:rsid w:val="009B342E"/>
    <w:rsid w:val="009B39A3"/>
    <w:rsid w:val="009D5247"/>
    <w:rsid w:val="009E5FCB"/>
    <w:rsid w:val="00A051A5"/>
    <w:rsid w:val="00A20532"/>
    <w:rsid w:val="00A37777"/>
    <w:rsid w:val="00A53B2D"/>
    <w:rsid w:val="00A53B59"/>
    <w:rsid w:val="00AA48CD"/>
    <w:rsid w:val="00AB3D9F"/>
    <w:rsid w:val="00AB44ED"/>
    <w:rsid w:val="00AB4F9B"/>
    <w:rsid w:val="00AC0260"/>
    <w:rsid w:val="00B23695"/>
    <w:rsid w:val="00B31051"/>
    <w:rsid w:val="00B345FD"/>
    <w:rsid w:val="00B34B8A"/>
    <w:rsid w:val="00B34EF8"/>
    <w:rsid w:val="00B4234C"/>
    <w:rsid w:val="00B43ACF"/>
    <w:rsid w:val="00B621CD"/>
    <w:rsid w:val="00B66600"/>
    <w:rsid w:val="00B832B8"/>
    <w:rsid w:val="00BB6DC5"/>
    <w:rsid w:val="00BC4DAD"/>
    <w:rsid w:val="00BD38AA"/>
    <w:rsid w:val="00BE2136"/>
    <w:rsid w:val="00C054ED"/>
    <w:rsid w:val="00C17E30"/>
    <w:rsid w:val="00C270DA"/>
    <w:rsid w:val="00C350BB"/>
    <w:rsid w:val="00C52D74"/>
    <w:rsid w:val="00C56CD2"/>
    <w:rsid w:val="00C57E1E"/>
    <w:rsid w:val="00C74B39"/>
    <w:rsid w:val="00C813BA"/>
    <w:rsid w:val="00D027A9"/>
    <w:rsid w:val="00D035B6"/>
    <w:rsid w:val="00D3695F"/>
    <w:rsid w:val="00D56803"/>
    <w:rsid w:val="00D63D79"/>
    <w:rsid w:val="00D70032"/>
    <w:rsid w:val="00D818CD"/>
    <w:rsid w:val="00DB2E9E"/>
    <w:rsid w:val="00DD7B0E"/>
    <w:rsid w:val="00DE4520"/>
    <w:rsid w:val="00DE79F3"/>
    <w:rsid w:val="00DF1DA9"/>
    <w:rsid w:val="00DF2694"/>
    <w:rsid w:val="00E1455D"/>
    <w:rsid w:val="00E151E7"/>
    <w:rsid w:val="00E16333"/>
    <w:rsid w:val="00E60EF2"/>
    <w:rsid w:val="00E647F9"/>
    <w:rsid w:val="00E7337F"/>
    <w:rsid w:val="00E80EFC"/>
    <w:rsid w:val="00E83600"/>
    <w:rsid w:val="00E83650"/>
    <w:rsid w:val="00E91E5D"/>
    <w:rsid w:val="00EA0F28"/>
    <w:rsid w:val="00EA49C3"/>
    <w:rsid w:val="00EC1410"/>
    <w:rsid w:val="00ED1630"/>
    <w:rsid w:val="00ED1CA7"/>
    <w:rsid w:val="00F04C1A"/>
    <w:rsid w:val="00F135CE"/>
    <w:rsid w:val="00F231C4"/>
    <w:rsid w:val="00F239AE"/>
    <w:rsid w:val="00F558A3"/>
    <w:rsid w:val="00F76574"/>
    <w:rsid w:val="00F768EA"/>
    <w:rsid w:val="00F86246"/>
    <w:rsid w:val="00FA23F1"/>
    <w:rsid w:val="00FA5F7E"/>
    <w:rsid w:val="00FB7831"/>
    <w:rsid w:val="00FB7D39"/>
    <w:rsid w:val="00FC76CD"/>
    <w:rsid w:val="00FD0721"/>
    <w:rsid w:val="00FD7997"/>
    <w:rsid w:val="00FE0C52"/>
    <w:rsid w:val="00FF0598"/>
    <w:rsid w:val="00FF7CBF"/>
    <w:rsid w:val="09B22553"/>
    <w:rsid w:val="0A5FFD44"/>
    <w:rsid w:val="0D10240E"/>
    <w:rsid w:val="16361CE5"/>
    <w:rsid w:val="31F84534"/>
    <w:rsid w:val="336FB13D"/>
    <w:rsid w:val="360A5B01"/>
    <w:rsid w:val="3BA079BB"/>
    <w:rsid w:val="3D5B3269"/>
    <w:rsid w:val="5F5C8599"/>
    <w:rsid w:val="5F7BC8B2"/>
    <w:rsid w:val="635E22BF"/>
    <w:rsid w:val="647F646E"/>
    <w:rsid w:val="66FFBA53"/>
    <w:rsid w:val="6F435DF5"/>
    <w:rsid w:val="736B3932"/>
    <w:rsid w:val="74B669D1"/>
    <w:rsid w:val="77FFAA82"/>
    <w:rsid w:val="7A5FDD74"/>
    <w:rsid w:val="7FDFD1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E728D"/>
  <w15:docId w15:val="{A53E3A0E-9675-47A9-B6D7-0CAE15100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Calibri" w:eastAsia="Calibri" w:hAnsi="Calibri" w:cs="Calibri"/>
      <w:sz w:val="22"/>
      <w:szCs w:val="22"/>
    </w:rPr>
  </w:style>
  <w:style w:type="paragraph" w:styleId="Heading1">
    <w:name w:val="heading 1"/>
    <w:basedOn w:val="Normal"/>
    <w:next w:val="Normal"/>
    <w:uiPriority w:val="9"/>
    <w:qFormat/>
    <w:pPr>
      <w:spacing w:beforeAutospacing="1" w:afterAutospacing="1"/>
      <w:outlineLvl w:val="0"/>
    </w:pPr>
    <w:rPr>
      <w:rFonts w:ascii="SimSun" w:eastAsia="SimSun" w:hAnsi="SimSun" w:cs="Times New Roman" w:hint="eastAsia"/>
      <w:b/>
      <w:bCs/>
      <w:kern w:val="44"/>
      <w:sz w:val="48"/>
      <w:szCs w:val="48"/>
      <w:lang w:eastAsia="zh-CN"/>
    </w:rPr>
  </w:style>
  <w:style w:type="paragraph" w:styleId="Heading2">
    <w:name w:val="heading 2"/>
    <w:basedOn w:val="Normal"/>
    <w:next w:val="Normal"/>
    <w:link w:val="Heading2Char"/>
    <w:uiPriority w:val="9"/>
    <w:unhideWhenUsed/>
    <w:qFormat/>
    <w:pPr>
      <w:spacing w:before="34"/>
      <w:ind w:left="132"/>
      <w:outlineLvl w:val="1"/>
    </w:pPr>
    <w:rPr>
      <w:b/>
      <w:bCs/>
      <w:i/>
      <w:iCs/>
      <w:sz w:val="28"/>
      <w:szCs w:val="2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autoRedefine/>
    <w:uiPriority w:val="99"/>
    <w:unhideWhenUsed/>
    <w:qFormat/>
    <w:rsid w:val="00E1455D"/>
  </w:style>
  <w:style w:type="paragraph" w:styleId="BodyText">
    <w:name w:val="Body Text"/>
    <w:basedOn w:val="Normal"/>
    <w:link w:val="BodyTextChar"/>
    <w:uiPriority w:val="1"/>
    <w:qFormat/>
  </w:style>
  <w:style w:type="paragraph" w:styleId="Footer">
    <w:name w:val="footer"/>
    <w:basedOn w:val="Normal"/>
    <w:link w:val="FooterChar"/>
    <w:autoRedefine/>
    <w:uiPriority w:val="99"/>
    <w:unhideWhenUsed/>
    <w:qFormat/>
    <w:pPr>
      <w:tabs>
        <w:tab w:val="center" w:pos="4153"/>
        <w:tab w:val="right" w:pos="8306"/>
      </w:tabs>
      <w:snapToGrid w:val="0"/>
    </w:pPr>
    <w:rPr>
      <w:sz w:val="18"/>
      <w:szCs w:val="18"/>
    </w:rPr>
  </w:style>
  <w:style w:type="paragraph" w:styleId="Header">
    <w:name w:val="header"/>
    <w:basedOn w:val="Normal"/>
    <w:link w:val="HeaderChar"/>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autoRedefine/>
    <w:uiPriority w:val="99"/>
    <w:unhideWhenUsed/>
    <w:qFormat/>
    <w:rPr>
      <w:sz w:val="24"/>
    </w:rPr>
  </w:style>
  <w:style w:type="paragraph" w:styleId="CommentSubject">
    <w:name w:val="annotation subject"/>
    <w:basedOn w:val="CommentText"/>
    <w:next w:val="CommentText"/>
    <w:link w:val="CommentSubjectChar"/>
    <w:autoRedefine/>
    <w:uiPriority w:val="99"/>
    <w:semiHidden/>
    <w:unhideWhenUsed/>
    <w:qFormat/>
    <w:rPr>
      <w:b/>
      <w:bCs/>
    </w:rPr>
  </w:style>
  <w:style w:type="character" w:styleId="Hyperlink">
    <w:name w:val="Hyperlink"/>
    <w:basedOn w:val="DefaultParagraphFont"/>
    <w:autoRedefine/>
    <w:uiPriority w:val="99"/>
    <w:unhideWhenUsed/>
    <w:qFormat/>
    <w:rPr>
      <w:color w:val="0000FF" w:themeColor="hyperlink"/>
      <w:u w:val="single"/>
    </w:rPr>
  </w:style>
  <w:style w:type="character" w:styleId="CommentReference">
    <w:name w:val="annotation reference"/>
    <w:basedOn w:val="DefaultParagraphFont"/>
    <w:autoRedefine/>
    <w:uiPriority w:val="99"/>
    <w:semiHidden/>
    <w:unhideWhenUsed/>
    <w:qFormat/>
    <w:rPr>
      <w:sz w:val="21"/>
      <w:szCs w:val="21"/>
    </w:rPr>
  </w:style>
  <w:style w:type="character" w:customStyle="1" w:styleId="HeaderChar">
    <w:name w:val="Header Char"/>
    <w:basedOn w:val="DefaultParagraphFont"/>
    <w:link w:val="Header"/>
    <w:autoRedefine/>
    <w:uiPriority w:val="99"/>
    <w:qFormat/>
    <w:rPr>
      <w:sz w:val="18"/>
      <w:szCs w:val="18"/>
    </w:rPr>
  </w:style>
  <w:style w:type="character" w:customStyle="1" w:styleId="FooterChar">
    <w:name w:val="Footer Char"/>
    <w:basedOn w:val="DefaultParagraphFont"/>
    <w:link w:val="Footer"/>
    <w:autoRedefine/>
    <w:uiPriority w:val="99"/>
    <w:qFormat/>
    <w:rPr>
      <w:sz w:val="18"/>
      <w:szCs w:val="18"/>
    </w:rPr>
  </w:style>
  <w:style w:type="character" w:customStyle="1" w:styleId="Heading2Char">
    <w:name w:val="Heading 2 Char"/>
    <w:basedOn w:val="DefaultParagraphFont"/>
    <w:link w:val="Heading2"/>
    <w:autoRedefine/>
    <w:uiPriority w:val="9"/>
    <w:qFormat/>
    <w:rPr>
      <w:rFonts w:ascii="Calibri" w:eastAsia="Calibri" w:hAnsi="Calibri" w:cs="Calibri"/>
      <w:b/>
      <w:bCs/>
      <w:i/>
      <w:iCs/>
      <w:kern w:val="0"/>
      <w:sz w:val="28"/>
      <w:szCs w:val="28"/>
      <w:u w:val="single" w:color="000000"/>
      <w:lang w:eastAsia="en-US"/>
    </w:rPr>
  </w:style>
  <w:style w:type="character" w:customStyle="1" w:styleId="BodyTextChar">
    <w:name w:val="Body Text Char"/>
    <w:basedOn w:val="DefaultParagraphFont"/>
    <w:link w:val="BodyText"/>
    <w:autoRedefine/>
    <w:uiPriority w:val="1"/>
    <w:qFormat/>
    <w:rPr>
      <w:rFonts w:ascii="Calibri" w:eastAsia="Calibri" w:hAnsi="Calibri" w:cs="Calibri"/>
      <w:kern w:val="0"/>
      <w:sz w:val="22"/>
      <w:lang w:eastAsia="en-US"/>
    </w:rPr>
  </w:style>
  <w:style w:type="paragraph" w:customStyle="1" w:styleId="TableParagraph">
    <w:name w:val="Table Paragraph"/>
    <w:basedOn w:val="Normal"/>
    <w:autoRedefine/>
    <w:uiPriority w:val="1"/>
    <w:qFormat/>
    <w:rsid w:val="002A009F"/>
    <w:pPr>
      <w:spacing w:before="120" w:after="60"/>
      <w:ind w:left="173" w:right="187"/>
    </w:pPr>
    <w:rPr>
      <w:rFonts w:eastAsiaTheme="minorEastAsia"/>
      <w:sz w:val="20"/>
      <w:szCs w:val="20"/>
      <w:lang w:eastAsia="zh-CN"/>
    </w:rPr>
  </w:style>
  <w:style w:type="paragraph" w:customStyle="1" w:styleId="Revision1">
    <w:name w:val="Revision1"/>
    <w:autoRedefine/>
    <w:hidden/>
    <w:uiPriority w:val="99"/>
    <w:semiHidden/>
    <w:qFormat/>
    <w:rPr>
      <w:rFonts w:ascii="Calibri" w:eastAsia="Calibri" w:hAnsi="Calibri" w:cs="Calibri"/>
      <w:sz w:val="22"/>
      <w:szCs w:val="22"/>
    </w:rPr>
  </w:style>
  <w:style w:type="character" w:customStyle="1" w:styleId="CommentTextChar">
    <w:name w:val="Comment Text Char"/>
    <w:basedOn w:val="DefaultParagraphFont"/>
    <w:link w:val="CommentText"/>
    <w:autoRedefine/>
    <w:uiPriority w:val="99"/>
    <w:qFormat/>
    <w:rsid w:val="00E1455D"/>
    <w:rPr>
      <w:rFonts w:ascii="Calibri" w:eastAsia="Calibri" w:hAnsi="Calibri" w:cs="Calibri"/>
      <w:sz w:val="22"/>
      <w:szCs w:val="22"/>
    </w:rPr>
  </w:style>
  <w:style w:type="character" w:customStyle="1" w:styleId="CommentSubjectChar">
    <w:name w:val="Comment Subject Char"/>
    <w:basedOn w:val="CommentTextChar"/>
    <w:link w:val="CommentSubject"/>
    <w:autoRedefine/>
    <w:uiPriority w:val="99"/>
    <w:semiHidden/>
    <w:qFormat/>
    <w:rPr>
      <w:rFonts w:ascii="Calibri" w:eastAsia="Calibri" w:hAnsi="Calibri" w:cs="Calibri"/>
      <w:b/>
      <w:bCs/>
      <w:sz w:val="22"/>
      <w:szCs w:val="22"/>
      <w:lang w:eastAsia="en-US"/>
    </w:rPr>
  </w:style>
  <w:style w:type="character" w:customStyle="1" w:styleId="UnresolvedMention1">
    <w:name w:val="Unresolved Mention1"/>
    <w:basedOn w:val="DefaultParagraphFont"/>
    <w:autoRedefine/>
    <w:uiPriority w:val="99"/>
    <w:semiHidden/>
    <w:unhideWhenUsed/>
    <w:qFormat/>
    <w:rPr>
      <w:color w:val="605E5C"/>
      <w:shd w:val="clear" w:color="auto" w:fill="E1DFDD"/>
    </w:rPr>
  </w:style>
  <w:style w:type="paragraph" w:styleId="Revision">
    <w:name w:val="Revision"/>
    <w:hidden/>
    <w:uiPriority w:val="99"/>
    <w:unhideWhenUsed/>
    <w:rsid w:val="00A53B2D"/>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p.weixin.qq.com/s/K5tPu2DCh6qBhNHS-o-IHg"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5D6DE0-DDD5-45EB-A86C-61C24B5F8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1C54C1-9913-4EF9-A055-0DE6B86E070A}">
  <ds:schemaRefs>
    <ds:schemaRef ds:uri="http://schemas.openxmlformats.org/officeDocument/2006/bibliography"/>
  </ds:schemaRefs>
</ds:datastoreItem>
</file>

<file path=customXml/itemProps3.xml><?xml version="1.0" encoding="utf-8"?>
<ds:datastoreItem xmlns:ds="http://schemas.openxmlformats.org/officeDocument/2006/customXml" ds:itemID="{B3107BC7-FD56-4CEA-98B4-4D32857785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2015</Words>
  <Characters>11489</Characters>
  <Application>Microsoft Office Word</Application>
  <DocSecurity>0</DocSecurity>
  <Lines>95</Lines>
  <Paragraphs>26</Paragraphs>
  <ScaleCrop>false</ScaleCrop>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 Yang</dc:creator>
  <cp:lastModifiedBy>Jaime Alvarez</cp:lastModifiedBy>
  <cp:revision>3</cp:revision>
  <dcterms:created xsi:type="dcterms:W3CDTF">2024-09-06T07:23:00Z</dcterms:created>
  <dcterms:modified xsi:type="dcterms:W3CDTF">2024-09-06T07:25:00Z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FFB3C3FDE5B6442199F7B40D9119C0FC</vt:lpwstr>
  </property>
</Properties>
</file>